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right" w:tblpY="12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D41099" w:rsidRPr="00AF5644" w14:paraId="11EC4522" w14:textId="77777777" w:rsidTr="002C3A03">
        <w:tc>
          <w:tcPr>
            <w:tcW w:w="1134" w:type="dxa"/>
            <w:shd w:val="clear" w:color="auto" w:fill="auto"/>
          </w:tcPr>
          <w:p w14:paraId="6DF300F4" w14:textId="15E4E88E" w:rsidR="00D41099" w:rsidRPr="00AF5644" w:rsidRDefault="0027032C" w:rsidP="002C3A03">
            <w:pPr>
              <w:jc w:val="left"/>
              <w:rPr>
                <w:rFonts w:ascii="ＭＳ 明朝" w:eastAsia="ＭＳ 明朝" w:hAnsi="ＭＳ 明朝" w:cs="ＭＳ Ｐゴシック"/>
                <w:kern w:val="0"/>
                <w:sz w:val="21"/>
                <w:szCs w:val="21"/>
                <w:lang w:val="ja-JP"/>
              </w:rPr>
            </w:pPr>
            <w:r w:rsidRPr="00AF5644">
              <w:rPr>
                <w:rFonts w:ascii="ＭＳ 明朝" w:eastAsia="ＭＳ 明朝" w:hAnsi="ＭＳ 明朝" w:cs="ＭＳ Ｐゴシック" w:hint="eastAsia"/>
                <w:kern w:val="0"/>
                <w:sz w:val="21"/>
                <w:szCs w:val="21"/>
                <w:lang w:val="ja-JP"/>
              </w:rPr>
              <w:t>整理番号</w:t>
            </w:r>
          </w:p>
        </w:tc>
        <w:tc>
          <w:tcPr>
            <w:tcW w:w="2518" w:type="dxa"/>
            <w:shd w:val="clear" w:color="auto" w:fill="auto"/>
          </w:tcPr>
          <w:p w14:paraId="1E788DFF" w14:textId="77777777" w:rsidR="00D41099" w:rsidRPr="00AF5644" w:rsidRDefault="00D41099" w:rsidP="002C3A03">
            <w:pPr>
              <w:jc w:val="left"/>
              <w:rPr>
                <w:rFonts w:ascii="ＭＳ 明朝" w:eastAsia="ＭＳ 明朝" w:hAnsi="ＭＳ 明朝" w:cs="ＭＳ Ｐゴシック"/>
                <w:kern w:val="0"/>
                <w:sz w:val="21"/>
                <w:szCs w:val="21"/>
                <w:lang w:val="ja-JP"/>
              </w:rPr>
            </w:pPr>
          </w:p>
        </w:tc>
      </w:tr>
    </w:tbl>
    <w:p w14:paraId="76131A53" w14:textId="77777777" w:rsidR="00960019" w:rsidRDefault="00960019" w:rsidP="00D41099">
      <w:pPr>
        <w:jc w:val="left"/>
        <w:rPr>
          <w:rFonts w:ascii="ＭＳ 明朝" w:eastAsia="ＭＳ 明朝" w:hAnsi="ＭＳ 明朝"/>
          <w:sz w:val="21"/>
          <w:szCs w:val="21"/>
        </w:rPr>
      </w:pPr>
    </w:p>
    <w:p w14:paraId="7E052DB3" w14:textId="77777777" w:rsidR="00960019" w:rsidRPr="00AF5644" w:rsidRDefault="00960019" w:rsidP="00D41099">
      <w:pPr>
        <w:jc w:val="left"/>
        <w:rPr>
          <w:rFonts w:ascii="ＭＳ 明朝" w:eastAsia="ＭＳ 明朝" w:hAnsi="ＭＳ 明朝"/>
          <w:sz w:val="21"/>
          <w:szCs w:val="21"/>
        </w:rPr>
      </w:pPr>
    </w:p>
    <w:p w14:paraId="6947CC33" w14:textId="49F00E8E" w:rsidR="0042270E" w:rsidRPr="00AF5644" w:rsidRDefault="0027032C" w:rsidP="00351D17">
      <w:pPr>
        <w:jc w:val="center"/>
        <w:rPr>
          <w:rFonts w:ascii="ＭＳ 明朝" w:eastAsia="ＭＳ 明朝" w:hAnsi="ＭＳ 明朝"/>
          <w:b/>
          <w:sz w:val="28"/>
        </w:rPr>
      </w:pPr>
      <w:r w:rsidRPr="00AF5644">
        <w:rPr>
          <w:rFonts w:ascii="ＭＳ 明朝" w:eastAsia="ＭＳ 明朝" w:hAnsi="ＭＳ 明朝" w:hint="eastAsia"/>
          <w:b/>
          <w:sz w:val="28"/>
        </w:rPr>
        <w:t>治験契約書（医療機器）</w:t>
      </w:r>
    </w:p>
    <w:p w14:paraId="0271ACF4" w14:textId="77777777" w:rsidR="006204C1" w:rsidRPr="00AF5644" w:rsidRDefault="006204C1" w:rsidP="003B566B">
      <w:pPr>
        <w:rPr>
          <w:rFonts w:ascii="ＭＳ 明朝" w:eastAsia="ＭＳ 明朝" w:hAnsi="ＭＳ 明朝"/>
          <w:b/>
          <w:sz w:val="28"/>
        </w:rPr>
      </w:pPr>
    </w:p>
    <w:p w14:paraId="5E04B9BF" w14:textId="53818EA2" w:rsidR="00BD77D5" w:rsidRPr="00AF5644" w:rsidRDefault="0027032C" w:rsidP="00EA1237">
      <w:pPr>
        <w:spacing w:line="340" w:lineRule="exact"/>
        <w:ind w:leftChars="100" w:left="198" w:firstLineChars="50" w:firstLine="94"/>
        <w:jc w:val="left"/>
        <w:rPr>
          <w:rFonts w:ascii="ＭＳ 明朝" w:eastAsia="ＭＳ 明朝" w:hAnsi="ＭＳ 明朝"/>
          <w:sz w:val="21"/>
          <w:szCs w:val="21"/>
        </w:rPr>
      </w:pPr>
      <w:r w:rsidRPr="00AF5644">
        <w:rPr>
          <w:rFonts w:ascii="ＭＳ 明朝" w:eastAsia="ＭＳ 明朝" w:hAnsi="ＭＳ 明朝" w:hint="eastAsia"/>
          <w:sz w:val="21"/>
          <w:szCs w:val="21"/>
        </w:rPr>
        <w:t>国立大学法人　信州大学医学部附属病院（以下「甲」という。）と</w:t>
      </w:r>
      <w:r w:rsidR="00EA1237">
        <w:rPr>
          <w:rFonts w:ascii="ＭＳ 明朝" w:eastAsia="ＭＳ 明朝" w:hAnsi="ＭＳ 明朝" w:hint="eastAsia"/>
          <w:sz w:val="21"/>
          <w:szCs w:val="21"/>
        </w:rPr>
        <w:t xml:space="preserve"> </w:t>
      </w:r>
      <w:r w:rsidRPr="00AF5644">
        <w:rPr>
          <w:rFonts w:ascii="ＭＳ 明朝" w:eastAsia="ＭＳ 明朝" w:hAnsi="ＭＳ 明朝" w:hint="eastAsia"/>
          <w:i/>
          <w:sz w:val="21"/>
          <w:szCs w:val="21"/>
          <w:u w:val="dotted"/>
        </w:rPr>
        <w:t>治験依頼者名</w:t>
      </w:r>
      <w:r w:rsidRPr="00AF5644">
        <w:rPr>
          <w:rFonts w:ascii="ＭＳ 明朝" w:eastAsia="ＭＳ 明朝" w:hAnsi="ＭＳ 明朝" w:hint="eastAsia"/>
          <w:sz w:val="21"/>
          <w:szCs w:val="21"/>
        </w:rPr>
        <w:t xml:space="preserve">　（以下「乙」という。）とは、治験（以下「本治験」という。）の実施に際し、以下の各条</w:t>
      </w:r>
      <w:r w:rsidR="008B4A8A">
        <w:rPr>
          <w:rFonts w:ascii="ＭＳ 明朝" w:eastAsia="ＭＳ 明朝" w:hAnsi="ＭＳ 明朝" w:hint="eastAsia"/>
          <w:sz w:val="21"/>
          <w:szCs w:val="21"/>
        </w:rPr>
        <w:t>の</w:t>
      </w:r>
      <w:r w:rsidRPr="00AF5644">
        <w:rPr>
          <w:rFonts w:ascii="ＭＳ 明朝" w:eastAsia="ＭＳ 明朝" w:hAnsi="ＭＳ 明朝" w:hint="eastAsia"/>
          <w:sz w:val="21"/>
          <w:szCs w:val="21"/>
        </w:rPr>
        <w:t>とおり契約（以下「本契約」という。）を締結する。</w:t>
      </w:r>
    </w:p>
    <w:p w14:paraId="7656BB90" w14:textId="77777777" w:rsidR="006734C1" w:rsidRPr="00AF5644" w:rsidRDefault="006734C1" w:rsidP="00EA1237">
      <w:pPr>
        <w:spacing w:line="340" w:lineRule="exact"/>
        <w:ind w:left="188" w:hangingChars="100" w:hanging="188"/>
        <w:rPr>
          <w:rFonts w:ascii="ＭＳ 明朝" w:eastAsia="ＭＳ 明朝" w:hAnsi="ＭＳ 明朝"/>
          <w:sz w:val="21"/>
          <w:szCs w:val="21"/>
        </w:rPr>
      </w:pPr>
    </w:p>
    <w:p w14:paraId="786678B9" w14:textId="65F012D9"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（本治験の内容及び委託）</w:t>
      </w:r>
    </w:p>
    <w:p w14:paraId="0E324354" w14:textId="4ECAB3BA"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第１条　本治験の内容は次のとおりとし、甲は乙の委託により、これを実施する。</w:t>
      </w:r>
    </w:p>
    <w:p w14:paraId="394D9335" w14:textId="4B3E21B5" w:rsidR="00EE1B2B"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commentRangeStart w:id="0"/>
      <w:r w:rsidRPr="00AF5644">
        <w:rPr>
          <w:rFonts w:ascii="ＭＳ 明朝" w:eastAsia="ＭＳ 明朝" w:hAnsi="ＭＳ 明朝" w:hint="eastAsia"/>
          <w:sz w:val="21"/>
          <w:szCs w:val="21"/>
        </w:rPr>
        <w:t>治験課題名</w:t>
      </w:r>
      <w:commentRangeEnd w:id="0"/>
      <w:r>
        <w:rPr>
          <w:rStyle w:val="ac"/>
          <w:rFonts w:eastAsia="ＭＳ 明朝"/>
        </w:rPr>
        <w:commentReference w:id="0"/>
      </w:r>
      <w:r w:rsidRPr="00AF5644">
        <w:rPr>
          <w:rFonts w:ascii="ＭＳ 明朝" w:eastAsia="ＭＳ 明朝" w:hAnsi="ＭＳ 明朝" w:hint="eastAsia"/>
          <w:sz w:val="21"/>
          <w:szCs w:val="21"/>
        </w:rPr>
        <w:t>：</w:t>
      </w: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701519BD" w14:textId="21E7575E" w:rsidR="00BD77D5"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410A937F" w14:textId="5F893ED5" w:rsidR="008B4A8A" w:rsidRPr="008B4A8A" w:rsidRDefault="008B4A8A" w:rsidP="00EA1237">
      <w:pPr>
        <w:spacing w:line="340" w:lineRule="exact"/>
        <w:ind w:leftChars="143" w:left="471" w:right="8" w:hangingChars="100" w:hanging="188"/>
        <w:rPr>
          <w:rFonts w:ascii="ＭＳ 明朝" w:eastAsia="ＭＳ 明朝" w:hAnsi="ＭＳ 明朝"/>
          <w:sz w:val="21"/>
          <w:szCs w:val="21"/>
          <w:u w:val="single"/>
        </w:rPr>
      </w:pPr>
      <w:r>
        <w:rPr>
          <w:rFonts w:ascii="ＭＳ 明朝" w:eastAsia="ＭＳ 明朝" w:hAnsi="ＭＳ 明朝" w:hint="eastAsia"/>
          <w:sz w:val="21"/>
          <w:szCs w:val="21"/>
        </w:rPr>
        <w:t>治験実施計画書№：</w:t>
      </w:r>
      <w:r w:rsidRPr="008B4A8A">
        <w:rPr>
          <w:rFonts w:ascii="ＭＳ 明朝" w:eastAsia="ＭＳ 明朝" w:hAnsi="ＭＳ 明朝" w:hint="eastAsia"/>
          <w:sz w:val="21"/>
          <w:szCs w:val="21"/>
          <w:u w:val="single"/>
        </w:rPr>
        <w:t xml:space="preserve">　　　　　　　　　　　　　　　　　　　</w:t>
      </w:r>
    </w:p>
    <w:p w14:paraId="74895E6B" w14:textId="72B987B3" w:rsidR="00BD77D5"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rPr>
        <w:t>治験の内容（対象・実施期間等）：</w:t>
      </w: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54F82B53" w14:textId="4189A10B" w:rsidR="00EE1B2B"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4FA3041D" w14:textId="30FBCDCE" w:rsidR="00EE1B2B"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3BE1BB21" w14:textId="1A33B401" w:rsidR="00BD77D5"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5DD4BEB9" w14:textId="6717F0B9" w:rsidR="00AB49E3" w:rsidRPr="00AF5644" w:rsidRDefault="0027032C" w:rsidP="00EA1237">
      <w:pPr>
        <w:spacing w:line="340" w:lineRule="exact"/>
        <w:ind w:leftChars="143" w:left="471"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治験責任医師（治験実施診療科）：</w:t>
      </w:r>
      <w:r w:rsidR="00AB0F9B" w:rsidRPr="00AB0F9B">
        <w:rPr>
          <w:rFonts w:ascii="ＭＳ 明朝" w:eastAsia="ＭＳ 明朝" w:hAnsi="ＭＳ 明朝" w:hint="eastAsia"/>
          <w:sz w:val="21"/>
          <w:szCs w:val="21"/>
          <w:u w:val="single"/>
        </w:rPr>
        <w:t xml:space="preserve">　　　　　　　　　　　　　　　（　　　　　　　　　　）</w:t>
      </w:r>
    </w:p>
    <w:p w14:paraId="7E4343A3" w14:textId="66EA5CBE" w:rsidR="00BD77D5"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Style w:val="ac"/>
          <w:rFonts w:ascii="ＭＳ 明朝" w:eastAsia="ＭＳ 明朝" w:hAnsi="ＭＳ 明朝" w:hint="eastAsia"/>
          <w:sz w:val="21"/>
          <w:szCs w:val="21"/>
        </w:rPr>
        <w:t>契約症例数</w:t>
      </w:r>
      <w:r w:rsidRPr="00AF5644">
        <w:rPr>
          <w:rFonts w:ascii="ＭＳ 明朝" w:eastAsia="ＭＳ 明朝" w:hAnsi="ＭＳ 明朝" w:hint="eastAsia"/>
          <w:sz w:val="21"/>
          <w:szCs w:val="21"/>
        </w:rPr>
        <w:t>：</w:t>
      </w:r>
      <w:r w:rsidRPr="00AF5644">
        <w:rPr>
          <w:rFonts w:ascii="ＭＳ 明朝" w:eastAsia="ＭＳ 明朝" w:hAnsi="ＭＳ 明朝" w:hint="eastAsia"/>
          <w:sz w:val="21"/>
          <w:szCs w:val="21"/>
          <w:u w:val="single"/>
        </w:rPr>
        <w:t xml:space="preserve">　　　　　　　　　例　（</w:t>
      </w:r>
      <w:commentRangeStart w:id="1"/>
      <w:r w:rsidRPr="00AF5644">
        <w:rPr>
          <w:rFonts w:ascii="ＭＳ 明朝" w:eastAsia="ＭＳ 明朝" w:hAnsi="ＭＳ 明朝" w:hint="eastAsia"/>
          <w:sz w:val="21"/>
          <w:szCs w:val="21"/>
          <w:u w:val="single"/>
        </w:rPr>
        <w:t>観察期脱落症例は含まない</w:t>
      </w:r>
      <w:commentRangeEnd w:id="1"/>
      <w:r>
        <w:rPr>
          <w:rStyle w:val="ac"/>
          <w:rFonts w:eastAsia="ＭＳ 明朝"/>
        </w:rPr>
        <w:commentReference w:id="1"/>
      </w:r>
      <w:r w:rsidRPr="00AF5644">
        <w:rPr>
          <w:rFonts w:ascii="ＭＳ 明朝" w:eastAsia="ＭＳ 明朝" w:hAnsi="ＭＳ 明朝" w:hint="eastAsia"/>
          <w:sz w:val="21"/>
          <w:szCs w:val="21"/>
          <w:u w:val="single"/>
        </w:rPr>
        <w:t>）</w:t>
      </w:r>
    </w:p>
    <w:p w14:paraId="1015E876" w14:textId="77777777" w:rsidR="0027032C" w:rsidRPr="00E9109D" w:rsidRDefault="0027032C" w:rsidP="00EA1237">
      <w:pPr>
        <w:spacing w:line="340" w:lineRule="exact"/>
        <w:ind w:leftChars="143" w:left="471" w:right="8" w:hangingChars="100" w:hanging="188"/>
        <w:rPr>
          <w:rFonts w:ascii="ＭＳ 明朝" w:eastAsia="ＭＳ 明朝" w:hAnsi="ＭＳ 明朝"/>
          <w:sz w:val="21"/>
          <w:szCs w:val="21"/>
          <w:u w:val="single"/>
        </w:rPr>
      </w:pPr>
      <w:commentRangeStart w:id="2"/>
      <w:r w:rsidRPr="00E9109D">
        <w:rPr>
          <w:rFonts w:ascii="ＭＳ 明朝" w:eastAsia="ＭＳ 明朝" w:hAnsi="ＭＳ 明朝" w:hint="eastAsia"/>
          <w:sz w:val="21"/>
          <w:szCs w:val="21"/>
        </w:rPr>
        <w:t>契約期間</w:t>
      </w:r>
      <w:commentRangeEnd w:id="2"/>
      <w:r>
        <w:rPr>
          <w:rStyle w:val="ac"/>
          <w:rFonts w:eastAsia="ＭＳ 明朝"/>
        </w:rPr>
        <w:commentReference w:id="2"/>
      </w:r>
      <w:r w:rsidRPr="00E9109D">
        <w:rPr>
          <w:rFonts w:ascii="ＭＳ 明朝" w:eastAsia="ＭＳ 明朝" w:hAnsi="ＭＳ 明朝" w:hint="eastAsia"/>
          <w:sz w:val="21"/>
          <w:szCs w:val="21"/>
        </w:rPr>
        <w:t xml:space="preserve">　：　　契約締結日　～　西暦　　　年　　　　月　　　　日</w:t>
      </w:r>
    </w:p>
    <w:p w14:paraId="3383BB6D" w14:textId="77777777" w:rsidR="0027032C" w:rsidRPr="00E9109D" w:rsidRDefault="0027032C" w:rsidP="00EA1237">
      <w:pPr>
        <w:spacing w:line="340" w:lineRule="exact"/>
        <w:ind w:leftChars="143" w:left="471" w:right="8" w:hangingChars="100" w:hanging="188"/>
        <w:rPr>
          <w:rFonts w:ascii="ＭＳ 明朝" w:eastAsia="ＭＳ 明朝" w:hAnsi="ＭＳ 明朝"/>
          <w:sz w:val="21"/>
          <w:szCs w:val="21"/>
        </w:rPr>
      </w:pPr>
      <w:commentRangeStart w:id="3"/>
      <w:r w:rsidRPr="00E9109D">
        <w:rPr>
          <w:rFonts w:ascii="ＭＳ 明朝" w:eastAsia="ＭＳ 明朝" w:hAnsi="ＭＳ 明朝" w:hint="eastAsia"/>
          <w:sz w:val="21"/>
          <w:szCs w:val="21"/>
        </w:rPr>
        <w:t>提供物品</w:t>
      </w:r>
      <w:commentRangeEnd w:id="3"/>
      <w:r>
        <w:rPr>
          <w:rStyle w:val="ac"/>
          <w:rFonts w:eastAsia="ＭＳ 明朝"/>
        </w:rPr>
        <w:commentReference w:id="3"/>
      </w:r>
      <w:r w:rsidRPr="00E9109D">
        <w:rPr>
          <w:rFonts w:ascii="ＭＳ 明朝" w:eastAsia="ＭＳ 明朝" w:hAnsi="ＭＳ 明朝" w:hint="eastAsia"/>
          <w:sz w:val="21"/>
          <w:szCs w:val="21"/>
        </w:rPr>
        <w:t>（品名・規格・数量等）</w:t>
      </w:r>
    </w:p>
    <w:p w14:paraId="795E327A" w14:textId="22ED8AF1" w:rsidR="005C7C46"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2DC36EDA" w14:textId="361EA736" w:rsidR="005C7C46"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3D8076D7" w14:textId="5A7FB278" w:rsidR="005C7C46" w:rsidRPr="00AF5644" w:rsidRDefault="0027032C" w:rsidP="00EA1237">
      <w:pPr>
        <w:spacing w:line="340" w:lineRule="exact"/>
        <w:ind w:leftChars="143" w:left="471" w:right="8" w:hangingChars="100" w:hanging="188"/>
        <w:rPr>
          <w:rFonts w:ascii="ＭＳ 明朝" w:eastAsia="ＭＳ 明朝" w:hAnsi="ＭＳ 明朝"/>
          <w:sz w:val="21"/>
          <w:szCs w:val="21"/>
          <w:u w:val="single"/>
        </w:rPr>
      </w:pPr>
      <w:r w:rsidRPr="00AF5644">
        <w:rPr>
          <w:rFonts w:ascii="ＭＳ 明朝" w:eastAsia="ＭＳ 明朝" w:hAnsi="ＭＳ 明朝" w:hint="eastAsia"/>
          <w:sz w:val="21"/>
          <w:szCs w:val="21"/>
          <w:u w:val="single"/>
        </w:rPr>
        <w:t xml:space="preserve">　　　　　　　　　　　　　　　　　　　　　</w:t>
      </w:r>
      <w:r w:rsidR="00AB0F9B">
        <w:rPr>
          <w:rFonts w:ascii="ＭＳ 明朝" w:eastAsia="ＭＳ 明朝" w:hAnsi="ＭＳ 明朝" w:hint="eastAsia"/>
          <w:sz w:val="21"/>
          <w:szCs w:val="21"/>
          <w:u w:val="single"/>
        </w:rPr>
        <w:t xml:space="preserve">　　　　　　　　　　　　　　　　　　　　　　　　　　　　　　</w:t>
      </w:r>
    </w:p>
    <w:p w14:paraId="045BE130" w14:textId="77777777" w:rsidR="00BD77D5" w:rsidRPr="00AF5644" w:rsidRDefault="00BD77D5" w:rsidP="00EA1237">
      <w:pPr>
        <w:spacing w:line="340" w:lineRule="exact"/>
        <w:ind w:left="188" w:right="8" w:hangingChars="100" w:hanging="188"/>
        <w:rPr>
          <w:rFonts w:ascii="ＭＳ 明朝" w:eastAsia="ＭＳ 明朝" w:hAnsi="ＭＳ 明朝"/>
          <w:sz w:val="21"/>
          <w:szCs w:val="21"/>
          <w:u w:val="single"/>
        </w:rPr>
      </w:pPr>
    </w:p>
    <w:p w14:paraId="53DAA210" w14:textId="5DBC2C07"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（本治験の実施）</w:t>
      </w:r>
    </w:p>
    <w:p w14:paraId="05881F6D" w14:textId="5A3CDF24" w:rsidR="00BD77D5" w:rsidRPr="00960019" w:rsidRDefault="0027032C" w:rsidP="00EA1237">
      <w:pPr>
        <w:spacing w:line="340" w:lineRule="exact"/>
        <w:ind w:left="188" w:right="8" w:hangingChars="100" w:hanging="188"/>
        <w:rPr>
          <w:rFonts w:ascii="ＭＳ 明朝" w:eastAsia="ＭＳ 明朝" w:hAnsi="ＭＳ 明朝"/>
          <w:sz w:val="21"/>
          <w:szCs w:val="21"/>
        </w:rPr>
      </w:pPr>
      <w:r w:rsidRPr="00960019">
        <w:rPr>
          <w:rFonts w:ascii="ＭＳ 明朝" w:eastAsia="ＭＳ 明朝" w:hAnsi="ＭＳ 明朝" w:hint="eastAsia"/>
          <w:sz w:val="21"/>
          <w:szCs w:val="21"/>
        </w:rPr>
        <w:t>第２条　甲及び乙は、医薬品医療機器等法、同施行令、同施行規則、医療機器ＧＣＰ省令及び医療機器ＧＣＰ省令に関連する通知（以下これらを総称して「医療機器ＧＣＰ省令等」という。）およびヘルシンキ宣言を遵守して、本治験を実施するものとする。</w:t>
      </w:r>
    </w:p>
    <w:p w14:paraId="522A4362" w14:textId="0485C6D1"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960019">
        <w:rPr>
          <w:rFonts w:ascii="ＭＳ 明朝" w:eastAsia="ＭＳ 明朝" w:hAnsi="ＭＳ 明朝" w:hint="eastAsia"/>
          <w:sz w:val="21"/>
          <w:szCs w:val="21"/>
        </w:rPr>
        <w:t>２　甲及び乙は、</w:t>
      </w:r>
      <w:r w:rsidRPr="00AF5644">
        <w:rPr>
          <w:rFonts w:ascii="ＭＳ 明朝" w:eastAsia="ＭＳ 明朝" w:hAnsi="ＭＳ 明朝" w:hint="eastAsia"/>
          <w:sz w:val="21"/>
          <w:szCs w:val="21"/>
        </w:rPr>
        <w:t>本治験の実施に当たり、被験者の人権・福祉を最優先するものとし、被験者の安全又はプライバシ－に悪影響を及ぼすおそれのあるすべての行為は、これを行わないものとする。</w:t>
      </w:r>
    </w:p>
    <w:p w14:paraId="3A67D594" w14:textId="6084C42C"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３　甲は、前条の治験実施計画書を遵守して慎重かつ適正に本治験を実施する。</w:t>
      </w:r>
    </w:p>
    <w:p w14:paraId="3C79537A" w14:textId="7B8A4F45"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４　甲の治験責任医師は、被験者が本治験に参加する前に医療機器ＧＣＰ省令第７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医療機器ＧＣＰ省令等に基づき同意を取得するものとする。</w:t>
      </w:r>
    </w:p>
    <w:p w14:paraId="15843874" w14:textId="36A554BC"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５　甲、治験責任医師及び乙は、医療機器ＧＣＰ省令に規定されている通知及び報告を、適切な時期に適</w:t>
      </w:r>
      <w:r w:rsidRPr="00AF5644">
        <w:rPr>
          <w:rFonts w:ascii="ＭＳ 明朝" w:eastAsia="ＭＳ 明朝" w:hAnsi="ＭＳ 明朝" w:hint="eastAsia"/>
          <w:sz w:val="21"/>
          <w:szCs w:val="21"/>
        </w:rPr>
        <w:lastRenderedPageBreak/>
        <w:t>切な方法で行わなければならない。</w:t>
      </w:r>
    </w:p>
    <w:p w14:paraId="0C767869" w14:textId="63BFE5E0"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６　甲は、天災その他やむを得ない事由により本治験の継続が困難な場合には、乙と協議を行い、本治験を中止し又は治験期間の延長をすることができる。</w:t>
      </w:r>
    </w:p>
    <w:p w14:paraId="37F60573" w14:textId="77777777" w:rsidR="00D322EF" w:rsidRPr="00AF5644" w:rsidRDefault="00D322EF" w:rsidP="00EA1237">
      <w:pPr>
        <w:spacing w:line="340" w:lineRule="exact"/>
        <w:ind w:left="188" w:right="28" w:hangingChars="100" w:hanging="188"/>
        <w:rPr>
          <w:rFonts w:ascii="ＭＳ 明朝" w:eastAsia="ＭＳ 明朝" w:hAnsi="ＭＳ 明朝"/>
          <w:sz w:val="21"/>
          <w:szCs w:val="21"/>
        </w:rPr>
      </w:pPr>
    </w:p>
    <w:p w14:paraId="743BD42E" w14:textId="37B519F9"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（不具合情報等）</w:t>
      </w:r>
    </w:p>
    <w:p w14:paraId="47ACD01C" w14:textId="77777777" w:rsidR="0022285F" w:rsidRPr="0022285F"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第３条　乙は、</w:t>
      </w:r>
      <w:r w:rsidR="0022285F" w:rsidRPr="0022285F">
        <w:rPr>
          <w:rFonts w:ascii="ＭＳ 明朝" w:eastAsia="ＭＳ 明朝" w:hAnsi="ＭＳ 明朝" w:hint="eastAsia"/>
          <w:sz w:val="21"/>
          <w:szCs w:val="21"/>
        </w:rPr>
        <w:t>被験機器並びに被験機器の有効性及び安全性の評価のために使用する機械器具等（以下これらを「治験使用機器」という。）について医薬品医療機器等法第８０条の２第６項に規定する事項、その他の治験を適正に行うために重要な情報を知ったときは、医療機器ＧＣＰ省令第２８条第２項及び第３項に従って、その旨を治験責任医師及び甲に通知する。</w:t>
      </w:r>
    </w:p>
    <w:p w14:paraId="4BB8957E" w14:textId="77777777" w:rsidR="0022285F" w:rsidRPr="0022285F" w:rsidRDefault="0022285F" w:rsidP="00EA1237">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２　治験責任医師は、治験使用機器について、医療機器ＧＣＰ省令第６８条第２項に規定する治験使用機器の不具合等によるものと疑われる死亡その他の重篤な有害事象の発生を認めたとき又はその発生のおそれがあると認めたときは、直ちに甲及び乙に通知する。</w:t>
      </w:r>
    </w:p>
    <w:p w14:paraId="414C40AE" w14:textId="034BDC04" w:rsidR="00BD77D5" w:rsidRPr="00AF5644" w:rsidRDefault="0022285F" w:rsidP="00EA1237">
      <w:pPr>
        <w:spacing w:line="340" w:lineRule="exact"/>
        <w:ind w:left="188" w:right="8" w:hangingChars="100" w:hanging="188"/>
        <w:rPr>
          <w:rFonts w:ascii="ＭＳ 明朝" w:eastAsia="ＭＳ 明朝" w:hAnsi="ＭＳ 明朝"/>
          <w:sz w:val="21"/>
          <w:szCs w:val="21"/>
        </w:rPr>
      </w:pPr>
      <w:r w:rsidRPr="0022285F">
        <w:rPr>
          <w:rFonts w:ascii="ＭＳ 明朝" w:eastAsia="ＭＳ 明朝" w:hAnsi="ＭＳ 明朝" w:hint="eastAsia"/>
          <w:sz w:val="21"/>
          <w:szCs w:val="21"/>
        </w:rPr>
        <w:t>３　乙は、治験使用機器の品質、有効性及び安全性に関する事項その他の治験を適正に行うために重要な情報を知ったときは、直ちにこれを治験責任医師及び甲に通知し、必要に応じ、治験実施計画書及び治験機器概要書の改訂その他必要な措置を講ずるものとする。</w:t>
      </w:r>
    </w:p>
    <w:p w14:paraId="255A2EDA" w14:textId="77777777" w:rsidR="00BD77D5" w:rsidRPr="00AF5644" w:rsidRDefault="00BD77D5" w:rsidP="00EA1237">
      <w:pPr>
        <w:spacing w:line="340" w:lineRule="exact"/>
        <w:ind w:left="188" w:right="28" w:hangingChars="100" w:hanging="188"/>
        <w:rPr>
          <w:rFonts w:ascii="ＭＳ 明朝" w:eastAsia="ＭＳ 明朝" w:hAnsi="ＭＳ 明朝"/>
          <w:sz w:val="21"/>
          <w:szCs w:val="21"/>
        </w:rPr>
      </w:pPr>
    </w:p>
    <w:p w14:paraId="0FC41A4B" w14:textId="116D6BD0"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（治験の継続審査等）</w:t>
      </w:r>
    </w:p>
    <w:p w14:paraId="71317274" w14:textId="23F8E6A4"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第４条　甲は、次の場合、</w:t>
      </w:r>
      <w:r w:rsidR="0022285F">
        <w:rPr>
          <w:rFonts w:ascii="ＭＳ 明朝" w:eastAsia="ＭＳ 明朝" w:hAnsi="ＭＳ 明朝" w:hint="eastAsia"/>
          <w:sz w:val="21"/>
          <w:szCs w:val="21"/>
        </w:rPr>
        <w:t>本</w:t>
      </w:r>
      <w:r w:rsidRPr="00AF5644">
        <w:rPr>
          <w:rFonts w:ascii="ＭＳ 明朝" w:eastAsia="ＭＳ 明朝" w:hAnsi="ＭＳ 明朝" w:hint="eastAsia"/>
          <w:sz w:val="21"/>
          <w:szCs w:val="21"/>
        </w:rPr>
        <w:t>治験を継続して行うことの適否について、治験審査委員会の意見を聴くものとする。</w:t>
      </w:r>
    </w:p>
    <w:p w14:paraId="1100C9B9" w14:textId="66ED570D" w:rsidR="00BD77D5" w:rsidRPr="00AF5644"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22285F">
        <w:rPr>
          <w:rFonts w:ascii="ＭＳ 明朝" w:eastAsia="ＭＳ 明朝" w:hAnsi="ＭＳ 明朝" w:hint="eastAsia"/>
          <w:sz w:val="21"/>
          <w:szCs w:val="21"/>
        </w:rPr>
        <w:t>本</w:t>
      </w:r>
      <w:r w:rsidR="0027032C" w:rsidRPr="00AF5644">
        <w:rPr>
          <w:rFonts w:ascii="ＭＳ 明朝" w:eastAsia="ＭＳ 明朝" w:hAnsi="ＭＳ 明朝" w:hint="eastAsia"/>
          <w:sz w:val="21"/>
          <w:szCs w:val="21"/>
        </w:rPr>
        <w:t>治験の期間が１年を超える場合</w:t>
      </w:r>
    </w:p>
    <w:p w14:paraId="6647822A" w14:textId="4CDAEB1D" w:rsidR="00BD77D5" w:rsidRPr="00AF5644"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（２）</w:t>
      </w:r>
      <w:r w:rsidR="0027032C" w:rsidRPr="00AF5644">
        <w:rPr>
          <w:rFonts w:ascii="ＭＳ 明朝" w:eastAsia="ＭＳ 明朝" w:hAnsi="ＭＳ 明朝" w:hint="eastAsia"/>
          <w:sz w:val="21"/>
          <w:szCs w:val="21"/>
        </w:rPr>
        <w:t>医療機器ＧＣＰ省令第２８条第２項</w:t>
      </w:r>
      <w:r w:rsidR="00C14092">
        <w:rPr>
          <w:rFonts w:ascii="ＭＳ 明朝" w:eastAsia="ＭＳ 明朝" w:hAnsi="ＭＳ 明朝" w:hint="eastAsia"/>
          <w:sz w:val="21"/>
          <w:szCs w:val="21"/>
        </w:rPr>
        <w:t>及び</w:t>
      </w:r>
      <w:r w:rsidR="008B4A8A">
        <w:rPr>
          <w:rFonts w:ascii="ＭＳ 明朝" w:eastAsia="ＭＳ 明朝" w:hAnsi="ＭＳ 明朝" w:hint="eastAsia"/>
          <w:sz w:val="21"/>
          <w:szCs w:val="21"/>
        </w:rPr>
        <w:t>第</w:t>
      </w:r>
      <w:r w:rsidR="00C14092">
        <w:rPr>
          <w:rFonts w:ascii="ＭＳ 明朝" w:eastAsia="ＭＳ 明朝" w:hAnsi="ＭＳ 明朝" w:hint="eastAsia"/>
          <w:sz w:val="21"/>
          <w:szCs w:val="21"/>
        </w:rPr>
        <w:t>３項</w:t>
      </w:r>
      <w:r w:rsidR="0027032C" w:rsidRPr="00AF5644">
        <w:rPr>
          <w:rFonts w:ascii="ＭＳ 明朝" w:eastAsia="ＭＳ 明朝" w:hAnsi="ＭＳ 明朝" w:hint="eastAsia"/>
          <w:sz w:val="21"/>
          <w:szCs w:val="21"/>
        </w:rPr>
        <w:t>、同第６８条第２項又は同第７４条第３項の規定に基づき通知又は報告を受けた場合</w:t>
      </w:r>
    </w:p>
    <w:p w14:paraId="60597BCB" w14:textId="3556CC7C" w:rsidR="00BD77D5" w:rsidRPr="00AF5644"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（３）</w:t>
      </w:r>
      <w:r w:rsidR="0027032C" w:rsidRPr="00AF5644">
        <w:rPr>
          <w:rFonts w:ascii="ＭＳ 明朝" w:eastAsia="ＭＳ 明朝" w:hAnsi="ＭＳ 明朝" w:hint="eastAsia"/>
          <w:sz w:val="21"/>
          <w:szCs w:val="21"/>
        </w:rPr>
        <w:t>その他、甲が治験審査委員会の意見を求める必要があると認めた場合</w:t>
      </w:r>
    </w:p>
    <w:p w14:paraId="63EF0238" w14:textId="01DC6265"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甲は、前項の治験審査委員会の意見及び当該意見に基づく甲の指示又は決定を、治験責任医師及び乙に文書で通知する。</w:t>
      </w:r>
    </w:p>
    <w:p w14:paraId="633518A0" w14:textId="77777777" w:rsidR="00BD77D5" w:rsidRPr="00AF5644" w:rsidRDefault="00BD77D5" w:rsidP="00EA1237">
      <w:pPr>
        <w:spacing w:line="340" w:lineRule="exact"/>
        <w:ind w:left="188" w:right="172" w:hangingChars="100" w:hanging="188"/>
        <w:rPr>
          <w:rFonts w:ascii="ＭＳ 明朝" w:eastAsia="ＭＳ 明朝" w:hAnsi="ＭＳ 明朝"/>
          <w:sz w:val="21"/>
          <w:szCs w:val="21"/>
        </w:rPr>
      </w:pPr>
    </w:p>
    <w:p w14:paraId="06FE9CC0" w14:textId="5E935094"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（治験の中止等）</w:t>
      </w:r>
    </w:p>
    <w:p w14:paraId="70D0376E" w14:textId="3B98838C"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第５条　乙は、次の場合、その理由を添えて、速やかに甲に文書で通知する。</w:t>
      </w:r>
    </w:p>
    <w:p w14:paraId="7EEB7450" w14:textId="10E61D8A" w:rsidR="00BD77D5"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27032C" w:rsidRPr="00AF5644">
        <w:rPr>
          <w:rFonts w:ascii="ＭＳ 明朝" w:eastAsia="ＭＳ 明朝" w:hAnsi="ＭＳ 明朝" w:hint="eastAsia"/>
          <w:sz w:val="21"/>
          <w:szCs w:val="21"/>
        </w:rPr>
        <w:t>本治験を中断し、又は中止する場合</w:t>
      </w:r>
    </w:p>
    <w:p w14:paraId="29DA1CEC" w14:textId="591D037E" w:rsidR="00BD77D5" w:rsidRPr="00E25EA3"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（２）</w:t>
      </w:r>
      <w:r w:rsidR="00E25EA3">
        <w:rPr>
          <w:rFonts w:ascii="ＭＳ 明朝" w:eastAsia="ＭＳ 明朝" w:hAnsi="ＭＳ 明朝" w:hint="eastAsia"/>
          <w:sz w:val="21"/>
          <w:szCs w:val="21"/>
        </w:rPr>
        <w:t>本</w:t>
      </w:r>
      <w:r w:rsidR="00E25EA3" w:rsidRPr="00AF5644">
        <w:rPr>
          <w:rFonts w:ascii="ＭＳ 明朝" w:eastAsia="ＭＳ 明朝" w:hAnsi="ＭＳ 明朝" w:hint="eastAsia"/>
          <w:sz w:val="21"/>
          <w:szCs w:val="21"/>
        </w:rPr>
        <w:t>治験により収集された治験成績に関する資料を被験機器に係る医療機器製造販売承認申請書に添付しないことを決定した</w:t>
      </w:r>
      <w:r w:rsidR="00E25EA3">
        <w:rPr>
          <w:rFonts w:ascii="ＭＳ 明朝" w:eastAsia="ＭＳ 明朝" w:hAnsi="ＭＳ 明朝" w:hint="eastAsia"/>
          <w:sz w:val="21"/>
          <w:szCs w:val="21"/>
        </w:rPr>
        <w:t>場合</w:t>
      </w:r>
    </w:p>
    <w:p w14:paraId="2F9446F4" w14:textId="70591E9F"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甲は、治験責任医師から次の報告を受けた場合は、速やかにこれを治験審査委員会及び乙に文書で通知する。</w:t>
      </w:r>
    </w:p>
    <w:p w14:paraId="6672C17A" w14:textId="6BD69D08" w:rsidR="00BD77D5" w:rsidRPr="00AF5644"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（１）</w:t>
      </w:r>
      <w:r w:rsidR="0027032C" w:rsidRPr="00AF5644">
        <w:rPr>
          <w:rFonts w:ascii="ＭＳ 明朝" w:eastAsia="ＭＳ 明朝" w:hAnsi="ＭＳ 明朝" w:hint="eastAsia"/>
          <w:sz w:val="21"/>
          <w:szCs w:val="21"/>
        </w:rPr>
        <w:t>本治験を中断し、又は中止する旨及びその理由</w:t>
      </w:r>
    </w:p>
    <w:p w14:paraId="5B75400F" w14:textId="1E35BD8D" w:rsidR="00BD77D5" w:rsidRPr="00AF5644" w:rsidRDefault="00AB0F9B" w:rsidP="00EA1237">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（２）</w:t>
      </w:r>
      <w:r w:rsidR="0027032C" w:rsidRPr="00AF5644">
        <w:rPr>
          <w:rFonts w:ascii="ＭＳ 明朝" w:eastAsia="ＭＳ 明朝" w:hAnsi="ＭＳ 明朝" w:hint="eastAsia"/>
          <w:sz w:val="21"/>
          <w:szCs w:val="21"/>
        </w:rPr>
        <w:t>本治験を終了する旨及び治験結果の概要</w:t>
      </w:r>
    </w:p>
    <w:p w14:paraId="3C275804" w14:textId="77777777" w:rsidR="008E7688" w:rsidRPr="00AF5644" w:rsidRDefault="008E7688" w:rsidP="00EA1237">
      <w:pPr>
        <w:spacing w:line="340" w:lineRule="exact"/>
        <w:ind w:left="188" w:hangingChars="100" w:hanging="188"/>
        <w:rPr>
          <w:rFonts w:ascii="ＭＳ 明朝" w:eastAsia="ＭＳ 明朝" w:hAnsi="ＭＳ 明朝"/>
          <w:sz w:val="21"/>
          <w:szCs w:val="21"/>
        </w:rPr>
      </w:pPr>
    </w:p>
    <w:p w14:paraId="4C685FC1" w14:textId="6146E791" w:rsidR="00D322EF"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（治験機器</w:t>
      </w:r>
      <w:r w:rsidR="0022285F">
        <w:rPr>
          <w:rFonts w:ascii="ＭＳ 明朝" w:eastAsia="ＭＳ 明朝" w:hAnsi="ＭＳ 明朝" w:hint="eastAsia"/>
          <w:sz w:val="21"/>
          <w:szCs w:val="21"/>
        </w:rPr>
        <w:t>又は治験使用機器</w:t>
      </w:r>
      <w:r w:rsidRPr="00AF5644">
        <w:rPr>
          <w:rFonts w:ascii="ＭＳ 明朝" w:eastAsia="ＭＳ 明朝" w:hAnsi="ＭＳ 明朝" w:hint="eastAsia"/>
          <w:sz w:val="21"/>
          <w:szCs w:val="21"/>
        </w:rPr>
        <w:t>の管理等）</w:t>
      </w:r>
    </w:p>
    <w:p w14:paraId="5B2E41D5" w14:textId="0ABEACFC"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第６条　乙は、</w:t>
      </w:r>
      <w:r w:rsidR="0022285F">
        <w:rPr>
          <w:rFonts w:ascii="ＭＳ 明朝" w:eastAsia="ＭＳ 明朝" w:hAnsi="ＭＳ 明朝" w:hint="eastAsia"/>
          <w:sz w:val="21"/>
          <w:szCs w:val="21"/>
        </w:rPr>
        <w:t>治験使用</w:t>
      </w:r>
      <w:r w:rsidRPr="00AF5644">
        <w:rPr>
          <w:rFonts w:ascii="ＭＳ 明朝" w:eastAsia="ＭＳ 明朝" w:hAnsi="ＭＳ 明朝" w:hint="eastAsia"/>
          <w:sz w:val="21"/>
          <w:szCs w:val="21"/>
        </w:rPr>
        <w:t>機器を、医療機器ＧＣＰ省令第２４条及び第２５条の規定に従って製造し、契約締結後速やかに、その取扱方法を説明した文書とともに、これを瑕疵のない状態で甲に交付する。</w:t>
      </w:r>
    </w:p>
    <w:p w14:paraId="18A0769A" w14:textId="18B68DA5"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甲は、前項により乙から受領した</w:t>
      </w:r>
      <w:r w:rsidR="0022285F">
        <w:rPr>
          <w:rFonts w:ascii="ＭＳ 明朝" w:eastAsia="ＭＳ 明朝" w:hAnsi="ＭＳ 明朝" w:hint="eastAsia"/>
          <w:sz w:val="21"/>
          <w:szCs w:val="21"/>
        </w:rPr>
        <w:t>治験使用</w:t>
      </w:r>
      <w:r w:rsidRPr="00AF5644">
        <w:rPr>
          <w:rFonts w:ascii="ＭＳ 明朝" w:eastAsia="ＭＳ 明朝" w:hAnsi="ＭＳ 明朝" w:hint="eastAsia"/>
          <w:sz w:val="21"/>
          <w:szCs w:val="21"/>
        </w:rPr>
        <w:t>機器を本治験にのみ使用する。</w:t>
      </w:r>
    </w:p>
    <w:p w14:paraId="5EF2ACD6" w14:textId="299FCE58"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３　甲は、治験機器管理者を選任するものとし、治験機器管理者に、</w:t>
      </w:r>
      <w:r w:rsidR="0022285F" w:rsidRPr="0022285F">
        <w:rPr>
          <w:rFonts w:ascii="ＭＳ 明朝" w:eastAsia="ＭＳ 明朝" w:hAnsi="ＭＳ 明朝" w:hint="eastAsia"/>
          <w:sz w:val="21"/>
          <w:szCs w:val="21"/>
        </w:rPr>
        <w:t>医療機器ＧＣＰ省令第２４条及び第２５条の規定に</w:t>
      </w:r>
      <w:r w:rsidR="0022285F">
        <w:rPr>
          <w:rFonts w:ascii="ＭＳ 明朝" w:eastAsia="ＭＳ 明朝" w:hAnsi="ＭＳ 明朝" w:hint="eastAsia"/>
          <w:sz w:val="21"/>
          <w:szCs w:val="21"/>
        </w:rPr>
        <w:t>基づき交付された</w:t>
      </w:r>
      <w:r w:rsidRPr="00AF5644">
        <w:rPr>
          <w:rFonts w:ascii="ＭＳ 明朝" w:eastAsia="ＭＳ 明朝" w:hAnsi="ＭＳ 明朝" w:hint="eastAsia"/>
          <w:sz w:val="21"/>
          <w:szCs w:val="21"/>
        </w:rPr>
        <w:t>治験</w:t>
      </w:r>
      <w:r w:rsidR="0022285F">
        <w:rPr>
          <w:rFonts w:ascii="ＭＳ 明朝" w:eastAsia="ＭＳ 明朝" w:hAnsi="ＭＳ 明朝" w:hint="eastAsia"/>
          <w:sz w:val="21"/>
          <w:szCs w:val="21"/>
        </w:rPr>
        <w:t>使用</w:t>
      </w:r>
      <w:r w:rsidRPr="00AF5644">
        <w:rPr>
          <w:rFonts w:ascii="ＭＳ 明朝" w:eastAsia="ＭＳ 明朝" w:hAnsi="ＭＳ 明朝" w:hint="eastAsia"/>
          <w:sz w:val="21"/>
          <w:szCs w:val="21"/>
        </w:rPr>
        <w:t>機器の取扱い及び保管・管理並びにそれらの記録に際して</w:t>
      </w:r>
      <w:r w:rsidRPr="00AF5644">
        <w:rPr>
          <w:rFonts w:ascii="ＭＳ 明朝" w:eastAsia="ＭＳ 明朝" w:hAnsi="ＭＳ 明朝" w:hint="eastAsia"/>
          <w:sz w:val="21"/>
          <w:szCs w:val="21"/>
        </w:rPr>
        <w:lastRenderedPageBreak/>
        <w:t>従うべき指示を記載した乙作成の手順書に従った措置を適切に実施させる。</w:t>
      </w:r>
    </w:p>
    <w:p w14:paraId="1EDD851B" w14:textId="77777777" w:rsidR="008B742A" w:rsidRPr="00AF5644" w:rsidRDefault="008B742A" w:rsidP="00EA1237">
      <w:pPr>
        <w:tabs>
          <w:tab w:val="left" w:pos="804"/>
        </w:tabs>
        <w:spacing w:line="340" w:lineRule="exact"/>
        <w:ind w:leftChars="200" w:left="584" w:right="-12" w:hangingChars="100" w:hanging="188"/>
        <w:rPr>
          <w:rFonts w:ascii="ＭＳ 明朝" w:eastAsia="ＭＳ 明朝" w:hAnsi="ＭＳ 明朝"/>
          <w:sz w:val="21"/>
          <w:szCs w:val="21"/>
        </w:rPr>
      </w:pPr>
    </w:p>
    <w:p w14:paraId="33481DD9" w14:textId="0EC56062" w:rsidR="00423C57"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（モニタリング等への協力及び被験者の秘密の保全）</w:t>
      </w:r>
    </w:p>
    <w:p w14:paraId="70ADDAC8" w14:textId="175DCF9C"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第７条　甲は、乙が行うモニタリング及び監査並びに治験審査委員会及び</w:t>
      </w:r>
      <w:r w:rsidR="0022285F">
        <w:rPr>
          <w:rFonts w:ascii="ＭＳ 明朝" w:eastAsia="ＭＳ 明朝" w:hAnsi="ＭＳ 明朝" w:hint="eastAsia"/>
          <w:sz w:val="21"/>
          <w:szCs w:val="21"/>
        </w:rPr>
        <w:t>国内外の</w:t>
      </w:r>
      <w:r w:rsidRPr="00AF5644">
        <w:rPr>
          <w:rFonts w:ascii="ＭＳ 明朝" w:eastAsia="ＭＳ 明朝" w:hAnsi="ＭＳ 明朝" w:hint="eastAsia"/>
          <w:sz w:val="21"/>
          <w:szCs w:val="21"/>
        </w:rPr>
        <w:t>規制当局の調査に協力し、その求めに応じ、原資料等の本治験に関連するすべての記録を直接閲覧に供するものとする。</w:t>
      </w:r>
    </w:p>
    <w:p w14:paraId="58AF1966" w14:textId="4434FA80"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506E49E0" w14:textId="77777777" w:rsidR="00BD77D5" w:rsidRPr="00AF5644" w:rsidRDefault="00BD77D5" w:rsidP="00EA1237">
      <w:pPr>
        <w:spacing w:line="340" w:lineRule="exact"/>
        <w:ind w:left="188" w:right="172" w:hangingChars="100" w:hanging="188"/>
        <w:rPr>
          <w:rFonts w:ascii="ＭＳ 明朝" w:eastAsia="ＭＳ 明朝" w:hAnsi="ＭＳ 明朝"/>
          <w:sz w:val="21"/>
          <w:szCs w:val="21"/>
        </w:rPr>
      </w:pPr>
    </w:p>
    <w:p w14:paraId="3214FED4" w14:textId="6514846D" w:rsidR="00080800"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（症例報告書の提出）</w:t>
      </w:r>
    </w:p>
    <w:p w14:paraId="6A80C66E" w14:textId="096A8865"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第８条　甲及び治験責任医師は、本治験を実施した結果につき、治験実施計画書に従って、速やかに正確かつ完全な症例報告書を作成し、乙に提出する。</w:t>
      </w:r>
    </w:p>
    <w:p w14:paraId="69496BBC" w14:textId="7DCF94D4"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前項の症例報告書の作成・提出、又は作成・提出された症例報告書の変更・修正に当たっては、甲</w:t>
      </w:r>
      <w:r w:rsidR="00AB47C7">
        <w:rPr>
          <w:rFonts w:ascii="ＭＳ 明朝" w:eastAsia="ＭＳ 明朝" w:hAnsi="ＭＳ 明朝" w:hint="eastAsia"/>
          <w:sz w:val="21"/>
          <w:szCs w:val="21"/>
        </w:rPr>
        <w:t>及び治験責任医師</w:t>
      </w:r>
      <w:r w:rsidRPr="00AF5644">
        <w:rPr>
          <w:rFonts w:ascii="ＭＳ 明朝" w:eastAsia="ＭＳ 明朝" w:hAnsi="ＭＳ 明朝" w:hint="eastAsia"/>
          <w:sz w:val="21"/>
          <w:szCs w:val="21"/>
        </w:rPr>
        <w:t>は、乙作成の手順書に従い、これを行うものとする。</w:t>
      </w:r>
    </w:p>
    <w:p w14:paraId="40B6FC37" w14:textId="77777777" w:rsidR="00BD77D5" w:rsidRPr="00AF5644" w:rsidRDefault="00BD77D5" w:rsidP="00EA1237">
      <w:pPr>
        <w:spacing w:line="340" w:lineRule="exact"/>
        <w:ind w:left="188" w:right="172" w:hangingChars="100" w:hanging="188"/>
        <w:rPr>
          <w:rFonts w:ascii="ＭＳ 明朝" w:eastAsia="ＭＳ 明朝" w:hAnsi="ＭＳ 明朝"/>
          <w:sz w:val="21"/>
          <w:szCs w:val="21"/>
        </w:rPr>
      </w:pPr>
    </w:p>
    <w:p w14:paraId="46F6998E" w14:textId="547F9350" w:rsidR="00080800"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（機密保持及び治験結果の公表等）</w:t>
      </w:r>
    </w:p>
    <w:p w14:paraId="7D6DB2AD" w14:textId="406D7C0B"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第９条　甲は、本治験に関して乙から開示された資料その他の情報及び本治験の結果得られた情報については、乙の事前の文書による承諾なしに第三者に漏洩してはならない。</w:t>
      </w:r>
    </w:p>
    <w:p w14:paraId="746C8BBC" w14:textId="6D7C5130"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033992ED" w14:textId="0083CBB0"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３　乙は、本治験により得られた情報を被験機器に係る医療機器製造販売承認申請等の目的で自由に使用することができる。また、乙は、当該情報を製品情報概要として使用することができるものとする。</w:t>
      </w:r>
    </w:p>
    <w:p w14:paraId="52C649AA" w14:textId="77777777" w:rsidR="00BD77D5" w:rsidRPr="00AF5644" w:rsidRDefault="00BD77D5" w:rsidP="00EA1237">
      <w:pPr>
        <w:spacing w:line="340" w:lineRule="exact"/>
        <w:ind w:left="188" w:right="172" w:hangingChars="100" w:hanging="188"/>
        <w:rPr>
          <w:rFonts w:ascii="ＭＳ 明朝" w:eastAsia="ＭＳ 明朝" w:hAnsi="ＭＳ 明朝"/>
          <w:sz w:val="21"/>
          <w:szCs w:val="21"/>
        </w:rPr>
      </w:pPr>
    </w:p>
    <w:p w14:paraId="1C04E81D" w14:textId="3DB6395B" w:rsidR="005B401D"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（記録等の保存）</w:t>
      </w:r>
    </w:p>
    <w:p w14:paraId="0349537E" w14:textId="0F40708B"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第１０条　甲及び乙は、医療機器ＧＣＰ省令等で保存すべきと定められている、本治験に関する各種の記録及び生データ類（以下「記録等」という。）については、</w:t>
      </w:r>
      <w:r w:rsidRPr="00C765D9">
        <w:rPr>
          <w:rFonts w:ascii="ＭＳ 明朝" w:eastAsia="ＭＳ 明朝" w:hAnsi="ＭＳ 明朝" w:hint="eastAsia"/>
          <w:sz w:val="21"/>
          <w:szCs w:val="21"/>
        </w:rPr>
        <w:t>医療機器Ｇ</w:t>
      </w:r>
      <w:r w:rsidRPr="00AF5644">
        <w:rPr>
          <w:rFonts w:ascii="ＭＳ 明朝" w:eastAsia="ＭＳ 明朝" w:hAnsi="ＭＳ 明朝" w:hint="eastAsia"/>
          <w:sz w:val="21"/>
          <w:szCs w:val="21"/>
        </w:rPr>
        <w:t>ＣＰ省令等の定めに従い、各々保存の責任者を定め、これを適切な条件の下に保存する。</w:t>
      </w:r>
    </w:p>
    <w:p w14:paraId="2F14A9AB" w14:textId="7221CEAF" w:rsidR="00BD77D5" w:rsidRPr="00AF5644"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が保存しなければならない記録等の保存期間は、少なくとも被験機器に係る医療機器製造販売承認日（医療機器ＧＣＰ省令第３２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46BDD4FF" w14:textId="5F008A36"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３　乙が保存しなければならない記録等の保存期間は、医療機器ＧＣＰ省令等及び医薬品医療機器等法施行規則</w:t>
      </w:r>
      <w:r w:rsidRPr="00884B99">
        <w:rPr>
          <w:rFonts w:ascii="ＭＳ 明朝" w:eastAsia="ＭＳ 明朝" w:hAnsi="ＭＳ 明朝" w:hint="eastAsia"/>
          <w:sz w:val="21"/>
          <w:szCs w:val="21"/>
        </w:rPr>
        <w:t>第１</w:t>
      </w:r>
      <w:r w:rsidR="005B742C" w:rsidRPr="00884B99">
        <w:rPr>
          <w:rFonts w:ascii="ＭＳ 明朝" w:eastAsia="ＭＳ 明朝" w:hAnsi="ＭＳ 明朝" w:hint="eastAsia"/>
          <w:sz w:val="21"/>
          <w:szCs w:val="21"/>
        </w:rPr>
        <w:t>１４</w:t>
      </w:r>
      <w:r w:rsidRPr="00884B99">
        <w:rPr>
          <w:rFonts w:ascii="ＭＳ 明朝" w:eastAsia="ＭＳ 明朝" w:hAnsi="ＭＳ 明朝" w:hint="eastAsia"/>
          <w:sz w:val="21"/>
          <w:szCs w:val="21"/>
        </w:rPr>
        <w:t>条</w:t>
      </w:r>
      <w:r w:rsidR="005B742C" w:rsidRPr="00884B99">
        <w:rPr>
          <w:rFonts w:ascii="ＭＳ 明朝" w:eastAsia="ＭＳ 明朝" w:hAnsi="ＭＳ 明朝" w:hint="eastAsia"/>
          <w:sz w:val="21"/>
          <w:szCs w:val="21"/>
        </w:rPr>
        <w:t>の７１</w:t>
      </w:r>
      <w:r w:rsidRPr="00884B99">
        <w:rPr>
          <w:rFonts w:ascii="ＭＳ 明朝" w:eastAsia="ＭＳ 明朝" w:hAnsi="ＭＳ 明朝" w:hint="eastAsia"/>
          <w:sz w:val="21"/>
          <w:szCs w:val="21"/>
        </w:rPr>
        <w:t>で規定する期間とする。</w:t>
      </w:r>
    </w:p>
    <w:p w14:paraId="7BA11D3D" w14:textId="2A703C9A"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４　乙は、被験機器に係る医療機器製造販売承認が得られた場合、開発を中止した場合又は記録等の保存を要しなくなった場合には、これを遅滞なく甲に通知するものとする。</w:t>
      </w:r>
    </w:p>
    <w:p w14:paraId="6EEBAEDC" w14:textId="77777777" w:rsidR="00423C57" w:rsidRPr="00884B99" w:rsidRDefault="00423C57" w:rsidP="00EA1237">
      <w:pPr>
        <w:tabs>
          <w:tab w:val="left" w:pos="804"/>
        </w:tabs>
        <w:spacing w:line="340" w:lineRule="exact"/>
        <w:ind w:left="188" w:right="8" w:hangingChars="100" w:hanging="188"/>
        <w:rPr>
          <w:rFonts w:ascii="ＭＳ 明朝" w:eastAsia="ＭＳ 明朝" w:hAnsi="ＭＳ 明朝"/>
          <w:sz w:val="21"/>
          <w:szCs w:val="21"/>
        </w:rPr>
      </w:pPr>
    </w:p>
    <w:p w14:paraId="62A017F2" w14:textId="39A12171" w:rsidR="005B401D"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（本治験に係る費用及びその支払方法）</w:t>
      </w:r>
    </w:p>
    <w:p w14:paraId="32C379A7" w14:textId="6C494E0E" w:rsidR="006378A6"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第１１条　本治験の委託に関して甲が乙に請求する費用は、次の各号に掲げる額の合計額とする。</w:t>
      </w:r>
    </w:p>
    <w:p w14:paraId="101ED43D" w14:textId="19C04170" w:rsidR="00663442" w:rsidRPr="00884B99" w:rsidRDefault="003F7C90"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（１）</w:t>
      </w:r>
      <w:r w:rsidR="0027032C" w:rsidRPr="00884B99">
        <w:rPr>
          <w:rFonts w:ascii="ＭＳ 明朝" w:eastAsia="ＭＳ 明朝" w:hAnsi="ＭＳ 明朝" w:hint="eastAsia"/>
          <w:sz w:val="21"/>
          <w:szCs w:val="21"/>
        </w:rPr>
        <w:t>本治験に要する経費のうち、診療に要する経費</w:t>
      </w:r>
      <w:r w:rsidR="00AB6966" w:rsidRPr="00884B99">
        <w:rPr>
          <w:rFonts w:ascii="ＭＳ 明朝" w:eastAsia="ＭＳ 明朝" w:hAnsi="ＭＳ 明朝" w:hint="eastAsia"/>
          <w:sz w:val="21"/>
          <w:szCs w:val="21"/>
        </w:rPr>
        <w:t>（本項第２号で規定）</w:t>
      </w:r>
      <w:r w:rsidRPr="00884B99">
        <w:rPr>
          <w:rFonts w:ascii="ＭＳ 明朝" w:eastAsia="ＭＳ 明朝" w:hAnsi="ＭＳ 明朝" w:hint="eastAsia"/>
          <w:sz w:val="21"/>
          <w:szCs w:val="21"/>
        </w:rPr>
        <w:t>及び被験者負担軽減費</w:t>
      </w:r>
      <w:r w:rsidR="0054741D" w:rsidRPr="00884B99">
        <w:rPr>
          <w:rFonts w:ascii="ＭＳ 明朝" w:eastAsia="ＭＳ 明朝" w:hAnsi="ＭＳ 明朝" w:hint="eastAsia"/>
          <w:sz w:val="21"/>
          <w:szCs w:val="21"/>
        </w:rPr>
        <w:t>（本項第３号で規定）</w:t>
      </w:r>
      <w:r w:rsidR="0027032C" w:rsidRPr="00884B99">
        <w:rPr>
          <w:rFonts w:ascii="ＭＳ 明朝" w:eastAsia="ＭＳ 明朝" w:hAnsi="ＭＳ 明朝" w:hint="eastAsia"/>
          <w:sz w:val="21"/>
          <w:szCs w:val="21"/>
        </w:rPr>
        <w:t>以外のものであって本治験の適正な実施に必要な経費（消費税を含む。以下「研究費」という。）。</w:t>
      </w:r>
      <w:r w:rsidR="00111BEE" w:rsidRPr="00111BEE">
        <w:rPr>
          <w:rFonts w:ascii="ＭＳ 明朝" w:eastAsia="ＭＳ 明朝" w:hAnsi="ＭＳ 明朝" w:hint="eastAsia"/>
          <w:sz w:val="21"/>
          <w:szCs w:val="21"/>
        </w:rPr>
        <w:t>なお、本治験における研究費は、「国立大学法人信州大学医学部附属病院治験経費算定基準」</w:t>
      </w:r>
      <w:r w:rsidR="00111BEE" w:rsidRPr="00111BEE">
        <w:rPr>
          <w:rFonts w:ascii="ＭＳ 明朝" w:eastAsia="ＭＳ 明朝" w:hAnsi="ＭＳ 明朝" w:hint="eastAsia"/>
          <w:sz w:val="21"/>
          <w:szCs w:val="21"/>
        </w:rPr>
        <w:lastRenderedPageBreak/>
        <w:t>のとおりとする。</w:t>
      </w:r>
    </w:p>
    <w:p w14:paraId="2AAD51A7" w14:textId="2B293A1D" w:rsidR="003F7C90" w:rsidRPr="00884B99" w:rsidRDefault="003F7C90" w:rsidP="00EA1237">
      <w:pPr>
        <w:spacing w:line="340" w:lineRule="exact"/>
        <w:ind w:left="188" w:rightChars="14"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（２）</w:t>
      </w:r>
      <w:r w:rsidR="0027032C" w:rsidRPr="00884B99">
        <w:rPr>
          <w:rFonts w:ascii="ＭＳ 明朝" w:eastAsia="ＭＳ 明朝" w:hAnsi="ＭＳ 明朝" w:hint="eastAsia"/>
          <w:sz w:val="21"/>
          <w:szCs w:val="21"/>
        </w:rPr>
        <w:t>本治験に係る診療に要する経費のうち、保険外併用療養費の支給対象外の経費　（</w:t>
      </w:r>
      <w:r w:rsidR="008B4A8A">
        <w:rPr>
          <w:rFonts w:ascii="ＭＳ 明朝" w:eastAsia="ＭＳ 明朝" w:hAnsi="ＭＳ 明朝" w:hint="eastAsia"/>
          <w:sz w:val="21"/>
          <w:szCs w:val="21"/>
        </w:rPr>
        <w:t>別途</w:t>
      </w:r>
      <w:r w:rsidR="0027032C" w:rsidRPr="00884B99">
        <w:rPr>
          <w:rFonts w:ascii="ＭＳ 明朝" w:eastAsia="ＭＳ 明朝" w:hAnsi="ＭＳ 明朝" w:hint="eastAsia"/>
          <w:sz w:val="21"/>
          <w:szCs w:val="21"/>
        </w:rPr>
        <w:t>消費税を</w:t>
      </w:r>
      <w:r w:rsidR="008B4A8A">
        <w:rPr>
          <w:rFonts w:ascii="ＭＳ 明朝" w:eastAsia="ＭＳ 明朝" w:hAnsi="ＭＳ 明朝" w:hint="eastAsia"/>
          <w:sz w:val="21"/>
          <w:szCs w:val="21"/>
        </w:rPr>
        <w:t>加算</w:t>
      </w:r>
      <w:r w:rsidR="0027032C" w:rsidRPr="00884B99">
        <w:rPr>
          <w:rFonts w:ascii="ＭＳ 明朝" w:eastAsia="ＭＳ 明朝" w:hAnsi="ＭＳ 明朝" w:hint="eastAsia"/>
          <w:sz w:val="21"/>
          <w:szCs w:val="21"/>
        </w:rPr>
        <w:t>。以下「支給対象外経費」という。）。</w:t>
      </w:r>
      <w:r w:rsidRPr="00884B99">
        <w:rPr>
          <w:rFonts w:ascii="ＭＳ 明朝" w:eastAsia="ＭＳ 明朝" w:hAnsi="ＭＳ 明朝" w:hint="eastAsia"/>
          <w:sz w:val="21"/>
          <w:szCs w:val="21"/>
        </w:rPr>
        <w:t>なお、本治験における支給対象外経費とは、以下のものとし、</w:t>
      </w:r>
      <w:r w:rsidR="00F244E8" w:rsidRPr="00884B99">
        <w:rPr>
          <w:rFonts w:ascii="ＭＳ 明朝" w:eastAsia="ＭＳ 明朝" w:hAnsi="ＭＳ 明朝" w:hint="eastAsia"/>
          <w:sz w:val="21"/>
          <w:szCs w:val="21"/>
        </w:rPr>
        <w:t>原則、</w:t>
      </w:r>
      <w:r w:rsidRPr="00884B99">
        <w:rPr>
          <w:rFonts w:ascii="ＭＳ 明朝" w:eastAsia="ＭＳ 明朝" w:hAnsi="ＭＳ 明朝" w:hint="eastAsia"/>
          <w:sz w:val="21"/>
          <w:szCs w:val="21"/>
        </w:rPr>
        <w:t>甲が診療月毎に乙に請求するものとする。</w:t>
      </w:r>
    </w:p>
    <w:p w14:paraId="56223DB2" w14:textId="3690BECF"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①</w:t>
      </w:r>
      <w:r w:rsidR="00884B99" w:rsidRPr="00884B99">
        <w:rPr>
          <w:rFonts w:ascii="ＭＳ 明朝" w:eastAsia="ＭＳ 明朝" w:hAnsi="ＭＳ 明朝" w:hint="eastAsia"/>
          <w:sz w:val="21"/>
          <w:szCs w:val="21"/>
        </w:rPr>
        <w:t xml:space="preserve">　</w:t>
      </w:r>
      <w:r w:rsidRPr="00884B99">
        <w:rPr>
          <w:rFonts w:ascii="ＭＳ 明朝" w:eastAsia="ＭＳ 明朝" w:hAnsi="ＭＳ 明朝" w:hint="eastAsia"/>
          <w:sz w:val="21"/>
          <w:szCs w:val="21"/>
        </w:rPr>
        <w:t>治験</w:t>
      </w:r>
      <w:r w:rsidR="00BF3A8C" w:rsidRPr="00884B99">
        <w:rPr>
          <w:rFonts w:ascii="ＭＳ 明朝" w:eastAsia="ＭＳ 明朝" w:hAnsi="ＭＳ 明朝" w:hint="eastAsia"/>
          <w:sz w:val="21"/>
          <w:szCs w:val="21"/>
        </w:rPr>
        <w:t>機器の</w:t>
      </w:r>
      <w:commentRangeStart w:id="4"/>
      <w:r w:rsidR="00B519BC" w:rsidRPr="00884B99">
        <w:rPr>
          <w:rFonts w:ascii="ＭＳ 明朝" w:eastAsia="ＭＳ 明朝" w:hAnsi="ＭＳ 明朝" w:hint="eastAsia"/>
          <w:sz w:val="21"/>
          <w:szCs w:val="21"/>
        </w:rPr>
        <w:t>（</w:t>
      </w:r>
      <w:r w:rsidR="00F44689" w:rsidRPr="00884B99">
        <w:rPr>
          <w:rFonts w:ascii="ＭＳ 明朝" w:eastAsia="ＭＳ 明朝" w:hAnsi="ＭＳ 明朝" w:hint="eastAsia"/>
          <w:sz w:val="21"/>
          <w:szCs w:val="21"/>
        </w:rPr>
        <w:t>単回</w:t>
      </w:r>
      <w:r w:rsidR="00C5602F" w:rsidRPr="00884B99">
        <w:rPr>
          <w:rFonts w:ascii="ＭＳ 明朝" w:eastAsia="ＭＳ 明朝" w:hAnsi="ＭＳ 明朝" w:hint="eastAsia"/>
          <w:sz w:val="21"/>
          <w:szCs w:val="21"/>
        </w:rPr>
        <w:t>適用</w:t>
      </w:r>
      <w:r w:rsidR="00F44689" w:rsidRPr="00884B99">
        <w:rPr>
          <w:rFonts w:ascii="ＭＳ 明朝" w:eastAsia="ＭＳ 明朝" w:hAnsi="ＭＳ 明朝" w:hint="eastAsia"/>
          <w:sz w:val="21"/>
          <w:szCs w:val="21"/>
        </w:rPr>
        <w:t>の場合は</w:t>
      </w:r>
      <w:r w:rsidR="00B519BC" w:rsidRPr="00884B99">
        <w:rPr>
          <w:rFonts w:ascii="ＭＳ 明朝" w:eastAsia="ＭＳ 明朝" w:hAnsi="ＭＳ 明朝" w:hint="eastAsia"/>
          <w:sz w:val="21"/>
          <w:szCs w:val="21"/>
        </w:rPr>
        <w:t>）</w:t>
      </w:r>
      <w:r w:rsidR="00AC36B8" w:rsidRPr="00884B99">
        <w:rPr>
          <w:rFonts w:ascii="ＭＳ 明朝" w:eastAsia="ＭＳ 明朝" w:hAnsi="ＭＳ 明朝" w:hint="eastAsia"/>
          <w:sz w:val="21"/>
          <w:szCs w:val="21"/>
        </w:rPr>
        <w:t>適用</w:t>
      </w:r>
      <w:r w:rsidR="00F44689" w:rsidRPr="00884B99">
        <w:rPr>
          <w:rFonts w:ascii="ＭＳ 明朝" w:eastAsia="ＭＳ 明朝" w:hAnsi="ＭＳ 明朝" w:hint="eastAsia"/>
          <w:sz w:val="21"/>
          <w:szCs w:val="21"/>
        </w:rPr>
        <w:t>前後１週</w:t>
      </w:r>
      <w:r w:rsidR="008C15F4" w:rsidRPr="00884B99">
        <w:rPr>
          <w:rFonts w:ascii="ＭＳ 明朝" w:eastAsia="ＭＳ 明朝" w:hAnsi="ＭＳ 明朝" w:hint="eastAsia"/>
          <w:sz w:val="21"/>
          <w:szCs w:val="21"/>
        </w:rPr>
        <w:t>間</w:t>
      </w:r>
      <w:r w:rsidR="00B519BC" w:rsidRPr="00884B99">
        <w:rPr>
          <w:rFonts w:ascii="ＭＳ 明朝" w:eastAsia="ＭＳ 明朝" w:hAnsi="ＭＳ 明朝" w:hint="eastAsia"/>
          <w:sz w:val="21"/>
          <w:szCs w:val="21"/>
        </w:rPr>
        <w:t>、もしくは（</w:t>
      </w:r>
      <w:r w:rsidR="00F44689" w:rsidRPr="00884B99">
        <w:rPr>
          <w:rFonts w:ascii="ＭＳ 明朝" w:eastAsia="ＭＳ 明朝" w:hAnsi="ＭＳ 明朝" w:hint="eastAsia"/>
          <w:sz w:val="21"/>
          <w:szCs w:val="21"/>
        </w:rPr>
        <w:t>複数回</w:t>
      </w:r>
      <w:r w:rsidR="00AC36B8" w:rsidRPr="00884B99">
        <w:rPr>
          <w:rFonts w:ascii="ＭＳ 明朝" w:eastAsia="ＭＳ 明朝" w:hAnsi="ＭＳ 明朝" w:hint="eastAsia"/>
          <w:sz w:val="21"/>
          <w:szCs w:val="21"/>
        </w:rPr>
        <w:t>適用</w:t>
      </w:r>
      <w:r w:rsidR="00F44689" w:rsidRPr="00884B99">
        <w:rPr>
          <w:rFonts w:ascii="ＭＳ 明朝" w:eastAsia="ＭＳ 明朝" w:hAnsi="ＭＳ 明朝" w:hint="eastAsia"/>
          <w:sz w:val="21"/>
          <w:szCs w:val="21"/>
        </w:rPr>
        <w:t>の場合は</w:t>
      </w:r>
      <w:r w:rsidR="00B519BC" w:rsidRPr="00884B99">
        <w:rPr>
          <w:rFonts w:ascii="ＭＳ 明朝" w:eastAsia="ＭＳ 明朝" w:hAnsi="ＭＳ 明朝" w:hint="eastAsia"/>
          <w:sz w:val="21"/>
          <w:szCs w:val="21"/>
        </w:rPr>
        <w:t>）</w:t>
      </w:r>
      <w:r w:rsidR="00F44689" w:rsidRPr="00884B99">
        <w:rPr>
          <w:rFonts w:ascii="ＭＳ 明朝" w:eastAsia="ＭＳ 明朝" w:hAnsi="ＭＳ 明朝" w:hint="eastAsia"/>
          <w:sz w:val="21"/>
          <w:szCs w:val="21"/>
        </w:rPr>
        <w:t>初回</w:t>
      </w:r>
      <w:r w:rsidR="00AC36B8" w:rsidRPr="00884B99">
        <w:rPr>
          <w:rFonts w:ascii="ＭＳ 明朝" w:eastAsia="ＭＳ 明朝" w:hAnsi="ＭＳ 明朝" w:hint="eastAsia"/>
          <w:sz w:val="21"/>
          <w:szCs w:val="21"/>
        </w:rPr>
        <w:t>適用</w:t>
      </w:r>
      <w:r w:rsidR="00B519BC" w:rsidRPr="00884B99">
        <w:rPr>
          <w:rFonts w:ascii="ＭＳ 明朝" w:eastAsia="ＭＳ 明朝" w:hAnsi="ＭＳ 明朝" w:hint="eastAsia"/>
          <w:sz w:val="21"/>
          <w:szCs w:val="21"/>
        </w:rPr>
        <w:t>日</w:t>
      </w:r>
      <w:r w:rsidR="00BF3A8C" w:rsidRPr="00884B99">
        <w:rPr>
          <w:rFonts w:ascii="ＭＳ 明朝" w:eastAsia="ＭＳ 明朝" w:hAnsi="ＭＳ 明朝" w:hint="eastAsia"/>
          <w:sz w:val="21"/>
          <w:szCs w:val="21"/>
        </w:rPr>
        <w:t>１週前</w:t>
      </w:r>
      <w:r w:rsidRPr="00884B99">
        <w:rPr>
          <w:rFonts w:ascii="ＭＳ 明朝" w:eastAsia="ＭＳ 明朝" w:hAnsi="ＭＳ 明朝" w:hint="eastAsia"/>
          <w:sz w:val="21"/>
          <w:szCs w:val="21"/>
        </w:rPr>
        <w:t>から</w:t>
      </w:r>
      <w:r w:rsidR="00F44689" w:rsidRPr="00884B99">
        <w:rPr>
          <w:rFonts w:ascii="ＭＳ 明朝" w:eastAsia="ＭＳ 明朝" w:hAnsi="ＭＳ 明朝" w:hint="eastAsia"/>
          <w:sz w:val="21"/>
          <w:szCs w:val="21"/>
        </w:rPr>
        <w:t>最終</w:t>
      </w:r>
      <w:r w:rsidR="00AC36B8" w:rsidRPr="00884B99">
        <w:rPr>
          <w:rFonts w:ascii="ＭＳ 明朝" w:eastAsia="ＭＳ 明朝" w:hAnsi="ＭＳ 明朝" w:hint="eastAsia"/>
          <w:sz w:val="21"/>
          <w:szCs w:val="21"/>
        </w:rPr>
        <w:t>適用</w:t>
      </w:r>
      <w:r w:rsidR="00B519BC" w:rsidRPr="00884B99">
        <w:rPr>
          <w:rFonts w:ascii="ＭＳ 明朝" w:eastAsia="ＭＳ 明朝" w:hAnsi="ＭＳ 明朝" w:hint="eastAsia"/>
          <w:sz w:val="21"/>
          <w:szCs w:val="21"/>
        </w:rPr>
        <w:t>日の</w:t>
      </w:r>
      <w:r w:rsidR="00BF3A8C" w:rsidRPr="00884B99">
        <w:rPr>
          <w:rFonts w:ascii="ＭＳ 明朝" w:eastAsia="ＭＳ 明朝" w:hAnsi="ＭＳ 明朝" w:hint="eastAsia"/>
          <w:sz w:val="21"/>
          <w:szCs w:val="21"/>
        </w:rPr>
        <w:t>１</w:t>
      </w:r>
      <w:r w:rsidR="00B519BC" w:rsidRPr="00884B99">
        <w:rPr>
          <w:rFonts w:ascii="ＭＳ 明朝" w:eastAsia="ＭＳ 明朝" w:hAnsi="ＭＳ 明朝" w:hint="eastAsia"/>
          <w:sz w:val="21"/>
          <w:szCs w:val="21"/>
        </w:rPr>
        <w:t>週間後ま</w:t>
      </w:r>
      <w:r w:rsidRPr="00884B99">
        <w:rPr>
          <w:rFonts w:ascii="ＭＳ 明朝" w:eastAsia="ＭＳ 明朝" w:hAnsi="ＭＳ 明朝" w:hint="eastAsia"/>
          <w:sz w:val="21"/>
          <w:szCs w:val="21"/>
        </w:rPr>
        <w:t>での期間</w:t>
      </w:r>
      <w:commentRangeEnd w:id="4"/>
      <w:r w:rsidR="00A94B82" w:rsidRPr="00884B99">
        <w:rPr>
          <w:rStyle w:val="ac"/>
          <w:rFonts w:eastAsia="ＭＳ 明朝"/>
        </w:rPr>
        <w:commentReference w:id="4"/>
      </w:r>
      <w:r w:rsidRPr="00884B99">
        <w:rPr>
          <w:rFonts w:ascii="ＭＳ 明朝" w:eastAsia="ＭＳ 明朝" w:hAnsi="ＭＳ 明朝" w:hint="eastAsia"/>
          <w:sz w:val="21"/>
          <w:szCs w:val="21"/>
        </w:rPr>
        <w:t>（</w:t>
      </w:r>
      <w:r w:rsidR="008C15F4" w:rsidRPr="00884B99">
        <w:rPr>
          <w:rFonts w:ascii="ＭＳ 明朝" w:eastAsia="ＭＳ 明朝" w:hAnsi="ＭＳ 明朝" w:hint="eastAsia"/>
          <w:sz w:val="21"/>
          <w:szCs w:val="21"/>
        </w:rPr>
        <w:t>以下、「</w:t>
      </w:r>
      <w:r w:rsidRPr="00884B99">
        <w:rPr>
          <w:rFonts w:ascii="ＭＳ 明朝" w:eastAsia="ＭＳ 明朝" w:hAnsi="ＭＳ 明朝" w:hint="eastAsia"/>
          <w:sz w:val="21"/>
          <w:szCs w:val="21"/>
        </w:rPr>
        <w:t>治験期間内</w:t>
      </w:r>
      <w:r w:rsidR="008C15F4" w:rsidRPr="00884B99">
        <w:rPr>
          <w:rFonts w:ascii="ＭＳ 明朝" w:eastAsia="ＭＳ 明朝" w:hAnsi="ＭＳ 明朝" w:hint="eastAsia"/>
          <w:sz w:val="21"/>
          <w:szCs w:val="21"/>
        </w:rPr>
        <w:t>」という。</w:t>
      </w:r>
      <w:r w:rsidRPr="00884B99">
        <w:rPr>
          <w:rFonts w:ascii="ＭＳ 明朝" w:eastAsia="ＭＳ 明朝" w:hAnsi="ＭＳ 明朝" w:hint="eastAsia"/>
          <w:sz w:val="21"/>
          <w:szCs w:val="21"/>
        </w:rPr>
        <w:t>）に実施したすべての検査・画像診断</w:t>
      </w:r>
      <w:r w:rsidR="00411999" w:rsidRPr="00884B99">
        <w:rPr>
          <w:rFonts w:ascii="ＭＳ 明朝" w:eastAsia="ＭＳ 明朝" w:hAnsi="ＭＳ 明朝" w:hint="eastAsia"/>
          <w:sz w:val="21"/>
          <w:szCs w:val="21"/>
        </w:rPr>
        <w:t>に係る費用（検査・画像診断で使われる薬剤</w:t>
      </w:r>
      <w:r w:rsidR="00AF53C2">
        <w:rPr>
          <w:rFonts w:ascii="ＭＳ 明朝" w:eastAsia="ＭＳ 明朝" w:hAnsi="ＭＳ 明朝" w:hint="eastAsia"/>
          <w:sz w:val="21"/>
          <w:szCs w:val="21"/>
        </w:rPr>
        <w:t>及び病理診断</w:t>
      </w:r>
      <w:r w:rsidR="00411999" w:rsidRPr="00884B99">
        <w:rPr>
          <w:rFonts w:ascii="ＭＳ 明朝" w:eastAsia="ＭＳ 明朝" w:hAnsi="ＭＳ 明朝" w:hint="eastAsia"/>
          <w:sz w:val="21"/>
          <w:szCs w:val="21"/>
        </w:rPr>
        <w:t>を含む）</w:t>
      </w:r>
      <w:r w:rsidR="00E60F16" w:rsidRPr="00884B99">
        <w:rPr>
          <w:rFonts w:ascii="ＭＳ 明朝" w:eastAsia="ＭＳ 明朝" w:hAnsi="ＭＳ 明朝" w:hint="eastAsia"/>
          <w:sz w:val="21"/>
          <w:szCs w:val="21"/>
        </w:rPr>
        <w:t>及び診療報酬上評価されていない手術</w:t>
      </w:r>
      <w:r w:rsidR="00E2154E" w:rsidRPr="00884B99">
        <w:rPr>
          <w:rFonts w:ascii="ＭＳ 明朝" w:eastAsia="ＭＳ 明朝" w:hAnsi="ＭＳ 明朝" w:hint="eastAsia"/>
          <w:sz w:val="21"/>
          <w:szCs w:val="21"/>
        </w:rPr>
        <w:t>、</w:t>
      </w:r>
      <w:r w:rsidR="00E60F16" w:rsidRPr="00884B99">
        <w:rPr>
          <w:rFonts w:ascii="ＭＳ 明朝" w:eastAsia="ＭＳ 明朝" w:hAnsi="ＭＳ 明朝" w:hint="eastAsia"/>
          <w:sz w:val="21"/>
          <w:szCs w:val="21"/>
        </w:rPr>
        <w:t>処置</w:t>
      </w:r>
      <w:r w:rsidR="00E2154E" w:rsidRPr="00884B99">
        <w:rPr>
          <w:rFonts w:ascii="ＭＳ 明朝" w:eastAsia="ＭＳ 明朝" w:hAnsi="ＭＳ 明朝" w:hint="eastAsia"/>
          <w:sz w:val="21"/>
          <w:szCs w:val="21"/>
        </w:rPr>
        <w:t>、</w:t>
      </w:r>
      <w:r w:rsidR="00E60F16" w:rsidRPr="00884B99">
        <w:rPr>
          <w:rFonts w:ascii="ＭＳ 明朝" w:eastAsia="ＭＳ 明朝" w:hAnsi="ＭＳ 明朝" w:hint="eastAsia"/>
          <w:sz w:val="21"/>
          <w:szCs w:val="21"/>
        </w:rPr>
        <w:t>歯冠修復</w:t>
      </w:r>
      <w:r w:rsidR="00E2154E" w:rsidRPr="00884B99">
        <w:rPr>
          <w:rFonts w:ascii="ＭＳ 明朝" w:eastAsia="ＭＳ 明朝" w:hAnsi="ＭＳ 明朝" w:hint="eastAsia"/>
          <w:sz w:val="21"/>
          <w:szCs w:val="21"/>
        </w:rPr>
        <w:t>および欠損補綴</w:t>
      </w:r>
      <w:r w:rsidR="00411999" w:rsidRPr="00884B99">
        <w:rPr>
          <w:rFonts w:ascii="ＭＳ 明朝" w:eastAsia="ＭＳ 明朝" w:hAnsi="ＭＳ 明朝" w:hint="eastAsia"/>
          <w:sz w:val="21"/>
          <w:szCs w:val="21"/>
        </w:rPr>
        <w:t>に係る</w:t>
      </w:r>
      <w:r w:rsidRPr="00884B99">
        <w:rPr>
          <w:rFonts w:ascii="ＭＳ 明朝" w:eastAsia="ＭＳ 明朝" w:hAnsi="ＭＳ 明朝" w:hint="eastAsia"/>
          <w:sz w:val="21"/>
          <w:szCs w:val="21"/>
        </w:rPr>
        <w:t>費用並びに</w:t>
      </w:r>
      <w:r w:rsidR="00E2154E" w:rsidRPr="00884B99">
        <w:rPr>
          <w:rFonts w:ascii="ＭＳ 明朝" w:eastAsia="ＭＳ 明朝" w:hAnsi="ＭＳ 明朝" w:hint="eastAsia"/>
          <w:sz w:val="21"/>
          <w:szCs w:val="21"/>
        </w:rPr>
        <w:t>診療報酬上評価されていない当該治験に係る機械</w:t>
      </w:r>
      <w:r w:rsidR="00AC36B8" w:rsidRPr="00884B99">
        <w:rPr>
          <w:rFonts w:ascii="ＭＳ 明朝" w:eastAsia="ＭＳ 明朝" w:hAnsi="ＭＳ 明朝" w:hint="eastAsia"/>
          <w:sz w:val="21"/>
          <w:szCs w:val="21"/>
        </w:rPr>
        <w:t>器具</w:t>
      </w:r>
      <w:r w:rsidR="00E2154E" w:rsidRPr="00884B99">
        <w:rPr>
          <w:rFonts w:ascii="ＭＳ 明朝" w:eastAsia="ＭＳ 明朝" w:hAnsi="ＭＳ 明朝" w:hint="eastAsia"/>
          <w:sz w:val="21"/>
          <w:szCs w:val="21"/>
        </w:rPr>
        <w:t>等の</w:t>
      </w:r>
      <w:r w:rsidRPr="00884B99">
        <w:rPr>
          <w:rFonts w:ascii="ＭＳ 明朝" w:eastAsia="ＭＳ 明朝" w:hAnsi="ＭＳ 明朝" w:hint="eastAsia"/>
          <w:sz w:val="21"/>
          <w:szCs w:val="21"/>
        </w:rPr>
        <w:t>費用の全額。</w:t>
      </w:r>
    </w:p>
    <w:p w14:paraId="7AA5C12F" w14:textId="0B0E5A2F" w:rsidR="003F7C90" w:rsidRPr="00884B99" w:rsidRDefault="003F7C90" w:rsidP="00EA1237">
      <w:pPr>
        <w:spacing w:line="340" w:lineRule="exact"/>
        <w:ind w:leftChars="215" w:left="614" w:hangingChars="100" w:hanging="188"/>
        <w:rPr>
          <w:rFonts w:ascii="ＭＳ 明朝" w:eastAsia="ＭＳ 明朝" w:hAnsi="ＭＳ 明朝"/>
          <w:sz w:val="21"/>
          <w:szCs w:val="21"/>
        </w:rPr>
      </w:pPr>
      <w:commentRangeStart w:id="5"/>
      <w:r w:rsidRPr="00884B99">
        <w:rPr>
          <w:rFonts w:ascii="ＭＳ 明朝" w:eastAsia="ＭＳ 明朝" w:hAnsi="ＭＳ 明朝" w:hint="eastAsia"/>
          <w:sz w:val="21"/>
          <w:szCs w:val="21"/>
        </w:rPr>
        <w:t>②</w:t>
      </w:r>
      <w:r w:rsidR="00884B99" w:rsidRPr="00884B99">
        <w:rPr>
          <w:rFonts w:ascii="ＭＳ 明朝" w:eastAsia="ＭＳ 明朝" w:hAnsi="ＭＳ 明朝" w:hint="eastAsia"/>
          <w:sz w:val="21"/>
          <w:szCs w:val="21"/>
        </w:rPr>
        <w:t xml:space="preserve">　</w:t>
      </w:r>
      <w:r w:rsidRPr="00884B99">
        <w:rPr>
          <w:rFonts w:ascii="ＭＳ 明朝" w:eastAsia="ＭＳ 明朝" w:hAnsi="ＭＳ 明朝" w:hint="eastAsia"/>
          <w:sz w:val="21"/>
          <w:szCs w:val="21"/>
        </w:rPr>
        <w:t>治験</w:t>
      </w:r>
      <w:r w:rsidR="00E2154E" w:rsidRPr="00884B99">
        <w:rPr>
          <w:rFonts w:ascii="ＭＳ 明朝" w:eastAsia="ＭＳ 明朝" w:hAnsi="ＭＳ 明朝" w:hint="eastAsia"/>
          <w:sz w:val="21"/>
          <w:szCs w:val="21"/>
        </w:rPr>
        <w:t>機器</w:t>
      </w:r>
      <w:r w:rsidRPr="00884B99">
        <w:rPr>
          <w:rFonts w:ascii="ＭＳ 明朝" w:eastAsia="ＭＳ 明朝" w:hAnsi="ＭＳ 明朝" w:hint="eastAsia"/>
          <w:sz w:val="21"/>
          <w:szCs w:val="21"/>
        </w:rPr>
        <w:t>の</w:t>
      </w:r>
      <w:r w:rsidR="00AC36B8" w:rsidRPr="00884B99">
        <w:rPr>
          <w:rFonts w:ascii="ＭＳ 明朝" w:eastAsia="ＭＳ 明朝" w:hAnsi="ＭＳ 明朝" w:hint="eastAsia"/>
          <w:sz w:val="21"/>
          <w:szCs w:val="21"/>
        </w:rPr>
        <w:t>適用</w:t>
      </w:r>
      <w:r w:rsidR="00F44689" w:rsidRPr="00884B99">
        <w:rPr>
          <w:rFonts w:ascii="ＭＳ 明朝" w:eastAsia="ＭＳ 明朝" w:hAnsi="ＭＳ 明朝" w:hint="eastAsia"/>
          <w:sz w:val="21"/>
          <w:szCs w:val="21"/>
        </w:rPr>
        <w:t>に係る</w:t>
      </w:r>
      <w:r w:rsidR="00E2154E" w:rsidRPr="00884B99">
        <w:rPr>
          <w:rFonts w:ascii="ＭＳ 明朝" w:eastAsia="ＭＳ 明朝" w:hAnsi="ＭＳ 明朝" w:hint="eastAsia"/>
          <w:sz w:val="21"/>
          <w:szCs w:val="21"/>
        </w:rPr>
        <w:t>費用、または</w:t>
      </w:r>
      <w:r w:rsidR="00AC36B8" w:rsidRPr="00884B99">
        <w:rPr>
          <w:rFonts w:ascii="ＭＳ 明朝" w:eastAsia="ＭＳ 明朝" w:hAnsi="ＭＳ 明朝" w:hint="eastAsia"/>
          <w:sz w:val="21"/>
          <w:szCs w:val="21"/>
        </w:rPr>
        <w:t>適用</w:t>
      </w:r>
      <w:r w:rsidR="00E2154E" w:rsidRPr="00884B99">
        <w:rPr>
          <w:rFonts w:ascii="ＭＳ 明朝" w:eastAsia="ＭＳ 明朝" w:hAnsi="ＭＳ 明朝" w:hint="eastAsia"/>
          <w:sz w:val="21"/>
          <w:szCs w:val="21"/>
        </w:rPr>
        <w:t>のための前処置に係る費用</w:t>
      </w:r>
      <w:r w:rsidR="00F44689" w:rsidRPr="00884B99">
        <w:rPr>
          <w:rFonts w:ascii="ＭＳ 明朝" w:eastAsia="ＭＳ 明朝" w:hAnsi="ＭＳ 明朝" w:hint="eastAsia"/>
          <w:sz w:val="21"/>
          <w:szCs w:val="21"/>
        </w:rPr>
        <w:t>（投薬、麻酔等）</w:t>
      </w:r>
      <w:r w:rsidRPr="00884B99">
        <w:rPr>
          <w:rFonts w:ascii="ＭＳ 明朝" w:eastAsia="ＭＳ 明朝" w:hAnsi="ＭＳ 明朝" w:hint="eastAsia"/>
          <w:sz w:val="21"/>
          <w:szCs w:val="21"/>
        </w:rPr>
        <w:t>の全額。</w:t>
      </w:r>
    </w:p>
    <w:p w14:paraId="13A63482" w14:textId="40A66250" w:rsidR="003F7C90" w:rsidRPr="00884B99" w:rsidRDefault="00F44689"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③</w:t>
      </w:r>
      <w:r w:rsidR="00884B99" w:rsidRPr="00884B99">
        <w:rPr>
          <w:rFonts w:ascii="ＭＳ 明朝" w:eastAsia="ＭＳ 明朝" w:hAnsi="ＭＳ 明朝" w:hint="eastAsia"/>
          <w:sz w:val="21"/>
          <w:szCs w:val="21"/>
        </w:rPr>
        <w:t xml:space="preserve">　</w:t>
      </w:r>
      <w:r w:rsidR="003F7C90" w:rsidRPr="00884B99">
        <w:rPr>
          <w:rFonts w:ascii="ＭＳ 明朝" w:eastAsia="ＭＳ 明朝" w:hAnsi="ＭＳ 明朝" w:hint="eastAsia"/>
          <w:sz w:val="21"/>
          <w:szCs w:val="21"/>
        </w:rPr>
        <w:t>治験期間内に、治験実施計画書に</w:t>
      </w:r>
      <w:r w:rsidR="00AC36B8" w:rsidRPr="00884B99">
        <w:rPr>
          <w:rFonts w:ascii="ＭＳ 明朝" w:eastAsia="ＭＳ 明朝" w:hAnsi="ＭＳ 明朝" w:hint="eastAsia"/>
          <w:sz w:val="21"/>
          <w:szCs w:val="21"/>
        </w:rPr>
        <w:t>規定</w:t>
      </w:r>
      <w:r w:rsidR="003F7C90" w:rsidRPr="00884B99">
        <w:rPr>
          <w:rFonts w:ascii="ＭＳ 明朝" w:eastAsia="ＭＳ 明朝" w:hAnsi="ＭＳ 明朝" w:hint="eastAsia"/>
          <w:sz w:val="21"/>
          <w:szCs w:val="21"/>
        </w:rPr>
        <w:t>され、かつ次に</w:t>
      </w:r>
      <w:r w:rsidR="00AC36B8" w:rsidRPr="00884B99">
        <w:rPr>
          <w:rFonts w:ascii="ＭＳ 明朝" w:eastAsia="ＭＳ 明朝" w:hAnsi="ＭＳ 明朝" w:hint="eastAsia"/>
          <w:sz w:val="21"/>
          <w:szCs w:val="21"/>
        </w:rPr>
        <w:t>記載</w:t>
      </w:r>
      <w:r w:rsidR="003F7C90" w:rsidRPr="00884B99">
        <w:rPr>
          <w:rFonts w:ascii="ＭＳ 明朝" w:eastAsia="ＭＳ 明朝" w:hAnsi="ＭＳ 明朝" w:hint="eastAsia"/>
          <w:sz w:val="21"/>
          <w:szCs w:val="21"/>
        </w:rPr>
        <w:t>される</w:t>
      </w:r>
      <w:r w:rsidRPr="00884B99">
        <w:rPr>
          <w:rFonts w:ascii="ＭＳ 明朝" w:eastAsia="ＭＳ 明朝" w:hAnsi="ＭＳ 明朝" w:hint="eastAsia"/>
          <w:sz w:val="21"/>
          <w:szCs w:val="21"/>
        </w:rPr>
        <w:t>処置料、</w:t>
      </w:r>
      <w:r w:rsidR="003F7C90" w:rsidRPr="00884B99">
        <w:rPr>
          <w:rFonts w:ascii="ＭＳ 明朝" w:eastAsia="ＭＳ 明朝" w:hAnsi="ＭＳ 明朝" w:hint="eastAsia"/>
          <w:sz w:val="21"/>
          <w:szCs w:val="21"/>
        </w:rPr>
        <w:t>医薬品の薬剤料、またその投薬・注射に係る費用の全額。</w:t>
      </w:r>
    </w:p>
    <w:p w14:paraId="6A3920B6" w14:textId="77777777"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w:t>
      </w:r>
    </w:p>
    <w:p w14:paraId="2CA8DCE1" w14:textId="77777777"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w:t>
      </w:r>
    </w:p>
    <w:p w14:paraId="652E79C1" w14:textId="25A65D7D" w:rsidR="003F7C90" w:rsidRPr="00884B99" w:rsidRDefault="00F44689"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④</w:t>
      </w:r>
      <w:r w:rsidR="00884B99" w:rsidRPr="00884B99">
        <w:rPr>
          <w:rFonts w:ascii="ＭＳ 明朝" w:eastAsia="ＭＳ 明朝" w:hAnsi="ＭＳ 明朝" w:hint="eastAsia"/>
          <w:sz w:val="21"/>
          <w:szCs w:val="21"/>
        </w:rPr>
        <w:t xml:space="preserve">　</w:t>
      </w:r>
      <w:r w:rsidR="003F7C90" w:rsidRPr="00884B99">
        <w:rPr>
          <w:rFonts w:ascii="ＭＳ 明朝" w:eastAsia="ＭＳ 明朝" w:hAnsi="ＭＳ 明朝" w:hint="eastAsia"/>
          <w:sz w:val="21"/>
          <w:szCs w:val="21"/>
        </w:rPr>
        <w:t>治験期間内に、治験実施計画書に規定され、次に</w:t>
      </w:r>
      <w:r w:rsidR="00AC36B8" w:rsidRPr="00884B99">
        <w:rPr>
          <w:rFonts w:ascii="ＭＳ 明朝" w:eastAsia="ＭＳ 明朝" w:hAnsi="ＭＳ 明朝" w:hint="eastAsia"/>
          <w:sz w:val="21"/>
          <w:szCs w:val="21"/>
        </w:rPr>
        <w:t>記載</w:t>
      </w:r>
      <w:r w:rsidR="003F7C90" w:rsidRPr="00884B99">
        <w:rPr>
          <w:rFonts w:ascii="ＭＳ 明朝" w:eastAsia="ＭＳ 明朝" w:hAnsi="ＭＳ 明朝" w:hint="eastAsia"/>
          <w:sz w:val="21"/>
          <w:szCs w:val="21"/>
        </w:rPr>
        <w:t>される処置・手術費用</w:t>
      </w:r>
      <w:r w:rsidR="00E13AA6">
        <w:rPr>
          <w:rFonts w:asciiTheme="minorEastAsia" w:eastAsiaTheme="minorEastAsia" w:hAnsiTheme="minorEastAsia" w:hint="eastAsia"/>
          <w:sz w:val="21"/>
          <w:szCs w:val="21"/>
        </w:rPr>
        <w:t>（以下に記載）</w:t>
      </w:r>
      <w:r w:rsidR="003F7C90" w:rsidRPr="00884B99">
        <w:rPr>
          <w:rFonts w:ascii="ＭＳ 明朝" w:eastAsia="ＭＳ 明朝" w:hAnsi="ＭＳ 明朝" w:hint="eastAsia"/>
          <w:sz w:val="21"/>
          <w:szCs w:val="21"/>
        </w:rPr>
        <w:t>の全額。</w:t>
      </w:r>
    </w:p>
    <w:p w14:paraId="4301CF09" w14:textId="77777777"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w:t>
      </w:r>
    </w:p>
    <w:p w14:paraId="377051A7" w14:textId="77777777"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w:t>
      </w:r>
    </w:p>
    <w:p w14:paraId="6AF95526" w14:textId="7231ABBE" w:rsidR="003F7C90" w:rsidRPr="00884B99" w:rsidRDefault="00F44689"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⑤</w:t>
      </w:r>
      <w:r w:rsidR="00884B99" w:rsidRPr="00884B99">
        <w:rPr>
          <w:rFonts w:ascii="ＭＳ 明朝" w:eastAsia="ＭＳ 明朝" w:hAnsi="ＭＳ 明朝" w:hint="eastAsia"/>
          <w:sz w:val="21"/>
          <w:szCs w:val="21"/>
        </w:rPr>
        <w:t xml:space="preserve">　</w:t>
      </w:r>
      <w:bookmarkStart w:id="6" w:name="_Hlk133910804"/>
      <w:r w:rsidR="00E13AA6">
        <w:rPr>
          <w:rFonts w:asciiTheme="minorEastAsia" w:eastAsiaTheme="minorEastAsia" w:hAnsiTheme="minorEastAsia" w:hint="eastAsia"/>
          <w:sz w:val="21"/>
          <w:szCs w:val="21"/>
        </w:rPr>
        <w:t>(推奨)</w:t>
      </w:r>
      <w:r w:rsidRPr="00884B99">
        <w:rPr>
          <w:rFonts w:ascii="ＭＳ 明朝" w:eastAsia="ＭＳ 明朝" w:hAnsi="ＭＳ 明朝" w:hint="eastAsia"/>
          <w:sz w:val="21"/>
          <w:szCs w:val="21"/>
        </w:rPr>
        <w:t>同意取得日から最終来院日までで上記治験期間</w:t>
      </w:r>
      <w:r w:rsidR="00950616" w:rsidRPr="00884B99">
        <w:rPr>
          <w:rFonts w:ascii="ＭＳ 明朝" w:eastAsia="ＭＳ 明朝" w:hAnsi="ＭＳ 明朝" w:hint="eastAsia"/>
          <w:sz w:val="21"/>
          <w:szCs w:val="21"/>
        </w:rPr>
        <w:t>内</w:t>
      </w:r>
      <w:r w:rsidRPr="00884B99">
        <w:rPr>
          <w:rFonts w:ascii="ＭＳ 明朝" w:eastAsia="ＭＳ 明朝" w:hAnsi="ＭＳ 明朝" w:hint="eastAsia"/>
          <w:sz w:val="21"/>
          <w:szCs w:val="21"/>
        </w:rPr>
        <w:t>を除く</w:t>
      </w:r>
      <w:r w:rsidR="00411999" w:rsidRPr="00884B99">
        <w:rPr>
          <w:rFonts w:ascii="ＭＳ 明朝" w:eastAsia="ＭＳ 明朝" w:hAnsi="ＭＳ 明朝" w:hint="eastAsia"/>
          <w:sz w:val="21"/>
          <w:szCs w:val="21"/>
        </w:rPr>
        <w:t>期間に</w:t>
      </w:r>
      <w:r w:rsidR="009C7816">
        <w:rPr>
          <w:rFonts w:ascii="ＭＳ 明朝" w:eastAsia="ＭＳ 明朝" w:hAnsi="ＭＳ 明朝" w:hint="eastAsia"/>
          <w:sz w:val="21"/>
          <w:szCs w:val="21"/>
        </w:rPr>
        <w:t>実施した</w:t>
      </w:r>
      <w:r w:rsidR="003F7C90" w:rsidRPr="00884B99">
        <w:rPr>
          <w:rFonts w:ascii="ＭＳ 明朝" w:eastAsia="ＭＳ 明朝" w:hAnsi="ＭＳ 明朝" w:hint="eastAsia"/>
          <w:sz w:val="21"/>
          <w:szCs w:val="21"/>
        </w:rPr>
        <w:t>治験実施計画書に規定された</w:t>
      </w:r>
      <w:r w:rsidR="00F244E8" w:rsidRPr="00884B99">
        <w:rPr>
          <w:rFonts w:ascii="ＭＳ 明朝" w:eastAsia="ＭＳ 明朝" w:hAnsi="ＭＳ 明朝" w:hint="eastAsia"/>
          <w:sz w:val="21"/>
          <w:szCs w:val="21"/>
        </w:rPr>
        <w:t>検査・画像診断に係る費用（検査・画像診断で使われる薬剤</w:t>
      </w:r>
      <w:r w:rsidR="00AF53C2">
        <w:rPr>
          <w:rFonts w:ascii="ＭＳ 明朝" w:eastAsia="ＭＳ 明朝" w:hAnsi="ＭＳ 明朝" w:hint="eastAsia"/>
          <w:sz w:val="21"/>
          <w:szCs w:val="21"/>
        </w:rPr>
        <w:t>及び病理診断</w:t>
      </w:r>
      <w:r w:rsidR="00F244E8" w:rsidRPr="00884B99">
        <w:rPr>
          <w:rFonts w:ascii="ＭＳ 明朝" w:eastAsia="ＭＳ 明朝" w:hAnsi="ＭＳ 明朝" w:hint="eastAsia"/>
          <w:sz w:val="21"/>
          <w:szCs w:val="21"/>
        </w:rPr>
        <w:t>を含む）、</w:t>
      </w:r>
      <w:r w:rsidR="002A4C55" w:rsidRPr="00884B99">
        <w:rPr>
          <w:rFonts w:ascii="ＭＳ 明朝" w:eastAsia="ＭＳ 明朝" w:hAnsi="ＭＳ 明朝" w:hint="eastAsia"/>
          <w:sz w:val="21"/>
          <w:szCs w:val="21"/>
        </w:rPr>
        <w:t>③、④</w:t>
      </w:r>
      <w:r w:rsidR="00AC36B8" w:rsidRPr="00884B99">
        <w:rPr>
          <w:rFonts w:ascii="ＭＳ 明朝" w:eastAsia="ＭＳ 明朝" w:hAnsi="ＭＳ 明朝" w:hint="eastAsia"/>
          <w:sz w:val="21"/>
          <w:szCs w:val="21"/>
        </w:rPr>
        <w:t>に記載</w:t>
      </w:r>
      <w:r w:rsidR="002A4C55" w:rsidRPr="00884B99">
        <w:rPr>
          <w:rFonts w:ascii="ＭＳ 明朝" w:eastAsia="ＭＳ 明朝" w:hAnsi="ＭＳ 明朝" w:hint="eastAsia"/>
          <w:sz w:val="21"/>
          <w:szCs w:val="21"/>
        </w:rPr>
        <w:t>した費用のうち</w:t>
      </w:r>
      <w:bookmarkEnd w:id="6"/>
      <w:r w:rsidR="0022285F" w:rsidRPr="00244C4D">
        <w:rPr>
          <w:rFonts w:ascii="ＭＳ 明朝" w:eastAsia="ＭＳ 明朝" w:hAnsi="ＭＳ 明朝" w:hint="eastAsia"/>
          <w:sz w:val="21"/>
          <w:szCs w:val="21"/>
        </w:rPr>
        <w:t>健康保険等からの給付を除く医療費</w:t>
      </w:r>
      <w:r w:rsidR="0022285F" w:rsidRPr="00520FC4">
        <w:rPr>
          <w:rFonts w:ascii="ＭＳ 明朝" w:eastAsia="ＭＳ 明朝" w:hAnsi="ＭＳ 明朝" w:hint="eastAsia"/>
          <w:sz w:val="21"/>
          <w:szCs w:val="21"/>
        </w:rPr>
        <w:t>被験者自己負担</w:t>
      </w:r>
      <w:r w:rsidR="0022285F">
        <w:rPr>
          <w:rFonts w:ascii="ＭＳ 明朝" w:eastAsia="ＭＳ 明朝" w:hAnsi="ＭＳ 明朝" w:hint="eastAsia"/>
          <w:sz w:val="21"/>
          <w:szCs w:val="21"/>
        </w:rPr>
        <w:t>額</w:t>
      </w:r>
      <w:r w:rsidR="003F7C90" w:rsidRPr="00884B99">
        <w:rPr>
          <w:rFonts w:ascii="ＭＳ 明朝" w:eastAsia="ＭＳ 明朝" w:hAnsi="ＭＳ 明朝" w:hint="eastAsia"/>
          <w:sz w:val="21"/>
          <w:szCs w:val="21"/>
        </w:rPr>
        <w:t>。</w:t>
      </w:r>
    </w:p>
    <w:p w14:paraId="71C765A9" w14:textId="77777777" w:rsidR="00E13AA6" w:rsidRPr="00745223" w:rsidRDefault="002A4C55" w:rsidP="00EA1237">
      <w:pPr>
        <w:spacing w:line="340" w:lineRule="exact"/>
        <w:ind w:leftChars="215" w:left="614" w:hangingChars="100" w:hanging="188"/>
        <w:rPr>
          <w:rFonts w:asciiTheme="minorEastAsia" w:eastAsiaTheme="minorEastAsia" w:hAnsiTheme="minorEastAsia"/>
          <w:sz w:val="21"/>
          <w:szCs w:val="21"/>
        </w:rPr>
      </w:pPr>
      <w:r w:rsidRPr="00884B99">
        <w:rPr>
          <w:rFonts w:ascii="ＭＳ 明朝" w:eastAsia="ＭＳ 明朝" w:hAnsi="ＭＳ 明朝" w:hint="eastAsia"/>
          <w:sz w:val="21"/>
          <w:szCs w:val="21"/>
        </w:rPr>
        <w:t>⑥</w:t>
      </w:r>
      <w:r w:rsidR="00884B99" w:rsidRPr="00884B99">
        <w:rPr>
          <w:rFonts w:ascii="ＭＳ 明朝" w:eastAsia="ＭＳ 明朝" w:hAnsi="ＭＳ 明朝" w:hint="eastAsia"/>
          <w:sz w:val="21"/>
          <w:szCs w:val="21"/>
        </w:rPr>
        <w:t xml:space="preserve">　</w:t>
      </w:r>
      <w:bookmarkStart w:id="7" w:name="_Hlk133910830"/>
      <w:r w:rsidR="00E13AA6" w:rsidRPr="00745223">
        <w:rPr>
          <w:rFonts w:asciiTheme="minorEastAsia" w:eastAsiaTheme="minorEastAsia" w:hAnsiTheme="minorEastAsia" w:hint="eastAsia"/>
          <w:sz w:val="21"/>
          <w:szCs w:val="21"/>
        </w:rPr>
        <w:t>(推奨、以下のa)～g)のいずれかを選択）</w:t>
      </w:r>
      <w:bookmarkStart w:id="8" w:name="_Hlk130374964"/>
      <w:r w:rsidR="00E13AA6" w:rsidRPr="00745223">
        <w:rPr>
          <w:rFonts w:asciiTheme="minorEastAsia" w:eastAsiaTheme="minorEastAsia" w:hAnsiTheme="minorEastAsia" w:hint="eastAsia"/>
          <w:sz w:val="21"/>
          <w:szCs w:val="21"/>
        </w:rPr>
        <w:t>治験実施計画書に規定された検査等の入院時に係る費用（いずれの場合も病衣代、差額ベッド代は含まない）で、</w:t>
      </w:r>
      <w:bookmarkEnd w:id="8"/>
    </w:p>
    <w:p w14:paraId="0993EC53"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治験期間内のみの場合、</w:t>
      </w:r>
    </w:p>
    <w:p w14:paraId="0ADDDD3C"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a)</w:t>
      </w:r>
      <w:r w:rsidRPr="00745223">
        <w:rPr>
          <w:rFonts w:asciiTheme="minorEastAsia" w:eastAsiaTheme="minorEastAsia" w:hAnsiTheme="minorEastAsia" w:hint="eastAsia"/>
          <w:sz w:val="21"/>
          <w:szCs w:val="21"/>
        </w:rPr>
        <w:tab/>
        <w:t>「入院基本料＋入院に伴う最小限の加算＋食事代」の健康保険等からの給付を除く医療費被験者自己負担額、及び①～⑤に記載の費用</w:t>
      </w:r>
    </w:p>
    <w:p w14:paraId="7C7CF94C"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b)</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6174C2C8"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c)</w:t>
      </w:r>
      <w:r w:rsidRPr="00745223">
        <w:rPr>
          <w:rFonts w:asciiTheme="minorEastAsia" w:eastAsiaTheme="minorEastAsia" w:hAnsiTheme="minorEastAsia" w:hint="eastAsia"/>
          <w:sz w:val="21"/>
          <w:szCs w:val="21"/>
        </w:rPr>
        <w:tab/>
        <w:t>入院期間中に発生したすべての費用の全額</w:t>
      </w:r>
    </w:p>
    <w:p w14:paraId="57615B54"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治験期間内・外にまたがる場合、</w:t>
      </w:r>
    </w:p>
    <w:p w14:paraId="4CF99C34"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d)</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1EEA45F1"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e)</w:t>
      </w:r>
      <w:r w:rsidRPr="00745223">
        <w:rPr>
          <w:rFonts w:asciiTheme="minorEastAsia" w:eastAsiaTheme="minorEastAsia" w:hAnsiTheme="minorEastAsia" w:hint="eastAsia"/>
          <w:sz w:val="21"/>
          <w:szCs w:val="21"/>
        </w:rPr>
        <w:tab/>
        <w:t>入院期間中に発生したすべての費用の全額</w:t>
      </w:r>
    </w:p>
    <w:p w14:paraId="1C89FA3B"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治験期間外のみの場合、</w:t>
      </w:r>
    </w:p>
    <w:p w14:paraId="74516E71" w14:textId="77777777" w:rsidR="00E13AA6" w:rsidRPr="00745223" w:rsidRDefault="00E13AA6" w:rsidP="00EA1237">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f)</w:t>
      </w:r>
      <w:r w:rsidRPr="00745223">
        <w:rPr>
          <w:rFonts w:asciiTheme="minorEastAsia" w:eastAsiaTheme="minorEastAsia" w:hAnsiTheme="minorEastAsia" w:hint="eastAsia"/>
          <w:sz w:val="21"/>
          <w:szCs w:val="21"/>
        </w:rPr>
        <w:tab/>
        <w:t xml:space="preserve">入院期間中に発生したすべての費用の健康保険等からの給付を除く医療費被験者自己負担額。 </w:t>
      </w:r>
    </w:p>
    <w:p w14:paraId="7A4478B4" w14:textId="7306CA0D" w:rsidR="003F7C90" w:rsidRPr="00E13AA6" w:rsidRDefault="00E13AA6" w:rsidP="00EA1237">
      <w:pPr>
        <w:spacing w:line="340" w:lineRule="exact"/>
        <w:ind w:leftChars="215" w:left="614" w:hangingChars="100" w:hanging="188"/>
        <w:rPr>
          <w:rStyle w:val="ac"/>
          <w:rFonts w:ascii="ＭＳ 明朝" w:eastAsia="ＭＳ 明朝" w:hAnsi="ＭＳ 明朝"/>
        </w:rPr>
      </w:pPr>
      <w:r w:rsidRPr="00745223">
        <w:rPr>
          <w:rFonts w:asciiTheme="minorEastAsia" w:eastAsiaTheme="minorEastAsia" w:hAnsiTheme="minorEastAsia" w:hint="eastAsia"/>
          <w:sz w:val="21"/>
          <w:szCs w:val="21"/>
        </w:rPr>
        <w:t>g)</w:t>
      </w:r>
      <w:r w:rsidRPr="00745223">
        <w:rPr>
          <w:rFonts w:asciiTheme="minorEastAsia" w:eastAsiaTheme="minorEastAsia" w:hAnsiTheme="minorEastAsia" w:hint="eastAsia"/>
          <w:sz w:val="21"/>
          <w:szCs w:val="21"/>
        </w:rPr>
        <w:tab/>
        <w:t>入院期間中に発生したすべての費用の全額</w:t>
      </w:r>
      <w:commentRangeEnd w:id="5"/>
      <w:r>
        <w:rPr>
          <w:rStyle w:val="ac"/>
          <w:rFonts w:eastAsia="ＭＳ 明朝"/>
        </w:rPr>
        <w:commentReference w:id="5"/>
      </w:r>
      <w:bookmarkEnd w:id="7"/>
    </w:p>
    <w:p w14:paraId="2FD792CB" w14:textId="77777777" w:rsidR="003F7C90" w:rsidRPr="00884B99" w:rsidRDefault="003F7C90" w:rsidP="00EA1237">
      <w:pPr>
        <w:spacing w:line="340" w:lineRule="exact"/>
        <w:ind w:leftChars="215" w:left="614"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※支給対象外経費は、診療報酬請求と同様の計算（診療報酬点数１点につき１０円）により算定する。</w:t>
      </w:r>
    </w:p>
    <w:p w14:paraId="10E5DF86" w14:textId="77777777" w:rsidR="00EE2A22" w:rsidRPr="00884B99" w:rsidRDefault="003F7C90"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（３）</w:t>
      </w:r>
      <w:r w:rsidR="00EE2A22" w:rsidRPr="00660280">
        <w:rPr>
          <w:rFonts w:ascii="ＭＳ 明朝" w:eastAsia="ＭＳ 明朝" w:hAnsi="ＭＳ 明朝" w:hint="eastAsia"/>
          <w:sz w:val="21"/>
          <w:szCs w:val="21"/>
        </w:rPr>
        <w:t>本治験 に参加する被験者の負担を軽減するための経費（以下「負担軽減費」という。）。なお、本治験における負担軽減費は、以下のものとし、本治験期間を通じて甲が被験者に支払い、甲がこれを立て替え乙に請求するものとする。</w:t>
      </w:r>
    </w:p>
    <w:p w14:paraId="09649358" w14:textId="043F14B5" w:rsidR="003F7C90" w:rsidRPr="00884B99" w:rsidRDefault="003F7C90" w:rsidP="00EA1237">
      <w:pPr>
        <w:spacing w:line="340" w:lineRule="exact"/>
        <w:ind w:leftChars="143" w:left="471"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①</w:t>
      </w:r>
      <w:r w:rsidR="00884B99" w:rsidRPr="00884B99">
        <w:rPr>
          <w:rFonts w:ascii="ＭＳ 明朝" w:eastAsia="ＭＳ 明朝" w:hAnsi="ＭＳ 明朝" w:hint="eastAsia"/>
          <w:sz w:val="21"/>
          <w:szCs w:val="21"/>
        </w:rPr>
        <w:t xml:space="preserve">　</w:t>
      </w:r>
      <w:r w:rsidRPr="00884B99">
        <w:rPr>
          <w:rFonts w:ascii="ＭＳ 明朝" w:eastAsia="ＭＳ 明朝" w:hAnsi="ＭＳ 明朝" w:hint="eastAsia"/>
          <w:sz w:val="21"/>
          <w:szCs w:val="21"/>
        </w:rPr>
        <w:t>負担軽減費の支給対象期間は、同意取得日から最終観察日までとする。</w:t>
      </w:r>
    </w:p>
    <w:p w14:paraId="727540DA" w14:textId="62B8B06B" w:rsidR="003F7C90" w:rsidRPr="00884B99" w:rsidRDefault="003F7C90" w:rsidP="00EA1237">
      <w:pPr>
        <w:spacing w:line="340" w:lineRule="exact"/>
        <w:ind w:leftChars="143" w:left="471"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lastRenderedPageBreak/>
        <w:t>②</w:t>
      </w:r>
      <w:r w:rsidR="00884B99" w:rsidRPr="00884B99">
        <w:rPr>
          <w:rFonts w:ascii="ＭＳ 明朝" w:eastAsia="ＭＳ 明朝" w:hAnsi="ＭＳ 明朝" w:hint="eastAsia"/>
          <w:sz w:val="21"/>
          <w:szCs w:val="21"/>
        </w:rPr>
        <w:t xml:space="preserve">　</w:t>
      </w:r>
      <w:r w:rsidRPr="00884B99">
        <w:rPr>
          <w:rFonts w:ascii="ＭＳ 明朝" w:eastAsia="ＭＳ 明朝" w:hAnsi="ＭＳ 明朝" w:hint="eastAsia"/>
          <w:sz w:val="21"/>
          <w:szCs w:val="21"/>
        </w:rPr>
        <w:t>治験実施計画書に規定された</w:t>
      </w:r>
      <w:r w:rsidR="009C7816">
        <w:rPr>
          <w:rFonts w:ascii="ＭＳ 明朝" w:eastAsia="ＭＳ 明朝" w:hAnsi="ＭＳ 明朝" w:hint="eastAsia"/>
          <w:sz w:val="21"/>
          <w:szCs w:val="21"/>
        </w:rPr>
        <w:t>本</w:t>
      </w:r>
      <w:r w:rsidRPr="00884B99">
        <w:rPr>
          <w:rFonts w:ascii="ＭＳ 明朝" w:eastAsia="ＭＳ 明朝" w:hAnsi="ＭＳ 明朝" w:hint="eastAsia"/>
          <w:sz w:val="21"/>
          <w:szCs w:val="21"/>
        </w:rPr>
        <w:t>治験のための来院１回あたり７，０００円。ただし、同意取得のみの来院は対象外。</w:t>
      </w:r>
    </w:p>
    <w:p w14:paraId="1745D9A4" w14:textId="3360F8AB" w:rsidR="003F7C90" w:rsidRPr="00884B99" w:rsidRDefault="003F7C90" w:rsidP="00EA1237">
      <w:pPr>
        <w:spacing w:line="340" w:lineRule="exact"/>
        <w:ind w:leftChars="143" w:left="471" w:hangingChars="100" w:hanging="188"/>
        <w:rPr>
          <w:rFonts w:ascii="ＭＳ 明朝" w:eastAsia="ＭＳ 明朝" w:hAnsi="ＭＳ 明朝"/>
          <w:sz w:val="21"/>
          <w:szCs w:val="21"/>
        </w:rPr>
      </w:pPr>
      <w:commentRangeStart w:id="9"/>
      <w:r w:rsidRPr="00884B99">
        <w:rPr>
          <w:rFonts w:ascii="ＭＳ 明朝" w:eastAsia="ＭＳ 明朝" w:hAnsi="ＭＳ 明朝" w:hint="eastAsia"/>
          <w:sz w:val="21"/>
          <w:szCs w:val="21"/>
        </w:rPr>
        <w:t>③</w:t>
      </w:r>
      <w:r w:rsidR="00884B99" w:rsidRPr="00884B99">
        <w:rPr>
          <w:rFonts w:ascii="ＭＳ 明朝" w:eastAsia="ＭＳ 明朝" w:hAnsi="ＭＳ 明朝" w:hint="eastAsia"/>
          <w:sz w:val="21"/>
          <w:szCs w:val="21"/>
        </w:rPr>
        <w:t xml:space="preserve">　</w:t>
      </w:r>
      <w:r w:rsidRPr="00884B99">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6DBB3886" w14:textId="2A309496" w:rsidR="003F7C90" w:rsidRPr="00884B99" w:rsidRDefault="003F7C90" w:rsidP="00EA1237">
      <w:pPr>
        <w:spacing w:line="340" w:lineRule="exact"/>
        <w:ind w:leftChars="143" w:left="471"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④</w:t>
      </w:r>
      <w:r w:rsidR="00884B99" w:rsidRPr="00884B99">
        <w:rPr>
          <w:rFonts w:ascii="ＭＳ 明朝" w:eastAsia="ＭＳ 明朝" w:hAnsi="ＭＳ 明朝" w:hint="eastAsia"/>
          <w:sz w:val="21"/>
          <w:szCs w:val="21"/>
        </w:rPr>
        <w:t xml:space="preserve">　</w:t>
      </w:r>
      <w:r w:rsidR="00950616" w:rsidRPr="00884B99">
        <w:rPr>
          <w:rFonts w:ascii="ＭＳ 明朝" w:eastAsia="ＭＳ 明朝" w:hAnsi="ＭＳ 明朝" w:hint="eastAsia"/>
          <w:sz w:val="21"/>
          <w:szCs w:val="21"/>
        </w:rPr>
        <w:t>本</w:t>
      </w:r>
      <w:r w:rsidRPr="00884B99">
        <w:rPr>
          <w:rFonts w:ascii="ＭＳ 明朝" w:eastAsia="ＭＳ 明朝" w:hAnsi="ＭＳ 明朝" w:hint="eastAsia"/>
          <w:sz w:val="21"/>
          <w:szCs w:val="21"/>
        </w:rPr>
        <w:t>治験のための入院の場合は、１入退院あたり７，０００円。</w:t>
      </w:r>
      <w:commentRangeEnd w:id="9"/>
      <w:r w:rsidRPr="00884B99">
        <w:rPr>
          <w:rStyle w:val="ac"/>
          <w:rFonts w:eastAsia="ＭＳ 明朝"/>
        </w:rPr>
        <w:commentReference w:id="9"/>
      </w:r>
    </w:p>
    <w:p w14:paraId="47505361" w14:textId="3E9FEE06" w:rsidR="00663442"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２　研究費</w:t>
      </w:r>
      <w:r w:rsidR="009C7816">
        <w:rPr>
          <w:rFonts w:ascii="ＭＳ 明朝" w:eastAsia="ＭＳ 明朝" w:hAnsi="ＭＳ 明朝" w:hint="eastAsia"/>
          <w:sz w:val="21"/>
          <w:szCs w:val="21"/>
        </w:rPr>
        <w:t>、</w:t>
      </w:r>
      <w:r w:rsidRPr="00884B99">
        <w:rPr>
          <w:rFonts w:ascii="ＭＳ 明朝" w:eastAsia="ＭＳ 明朝" w:hAnsi="ＭＳ 明朝" w:hint="eastAsia"/>
          <w:sz w:val="21"/>
          <w:szCs w:val="21"/>
        </w:rPr>
        <w:t>支給対象外経費</w:t>
      </w:r>
      <w:r w:rsidR="002054DC" w:rsidRPr="00884B99">
        <w:rPr>
          <w:rFonts w:ascii="ＭＳ 明朝" w:eastAsia="ＭＳ 明朝" w:hAnsi="ＭＳ 明朝" w:hint="eastAsia"/>
          <w:sz w:val="21"/>
          <w:szCs w:val="21"/>
        </w:rPr>
        <w:t>及び負担軽減費</w:t>
      </w:r>
      <w:r w:rsidRPr="00884B99">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6F9B789E" w14:textId="189D0849" w:rsidR="00663442" w:rsidRPr="00884B99"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３　乙は、第１項に定める研究費</w:t>
      </w:r>
      <w:r w:rsidR="009C7816">
        <w:rPr>
          <w:rFonts w:ascii="ＭＳ 明朝" w:eastAsia="ＭＳ 明朝" w:hAnsi="ＭＳ 明朝" w:hint="eastAsia"/>
          <w:sz w:val="21"/>
          <w:szCs w:val="21"/>
        </w:rPr>
        <w:t>、</w:t>
      </w:r>
      <w:r w:rsidRPr="00884B99">
        <w:rPr>
          <w:rFonts w:ascii="ＭＳ 明朝" w:eastAsia="ＭＳ 明朝" w:hAnsi="ＭＳ 明朝" w:hint="eastAsia"/>
          <w:sz w:val="21"/>
          <w:szCs w:val="21"/>
        </w:rPr>
        <w:t>支給対象外経費</w:t>
      </w:r>
      <w:r w:rsidR="00463CF5" w:rsidRPr="00884B99">
        <w:rPr>
          <w:rFonts w:ascii="ＭＳ 明朝" w:eastAsia="ＭＳ 明朝" w:hAnsi="ＭＳ 明朝" w:hint="eastAsia"/>
          <w:sz w:val="21"/>
          <w:szCs w:val="21"/>
        </w:rPr>
        <w:t>及び負担軽減費</w:t>
      </w:r>
      <w:r w:rsidRPr="00884B99">
        <w:rPr>
          <w:rFonts w:ascii="ＭＳ 明朝" w:eastAsia="ＭＳ 明朝" w:hAnsi="ＭＳ 明朝" w:hint="eastAsia"/>
          <w:sz w:val="21"/>
          <w:szCs w:val="21"/>
        </w:rPr>
        <w:t>を甲の発行する請求書に基づき、請求書の</w:t>
      </w:r>
      <w:r w:rsidR="00463CF5" w:rsidRPr="00884B99">
        <w:rPr>
          <w:rFonts w:ascii="ＭＳ 明朝" w:eastAsia="ＭＳ 明朝" w:hAnsi="ＭＳ 明朝" w:hint="eastAsia"/>
          <w:sz w:val="21"/>
          <w:szCs w:val="21"/>
        </w:rPr>
        <w:t>発行日の翌日から起算して</w:t>
      </w:r>
      <w:commentRangeStart w:id="10"/>
      <w:r w:rsidR="00463CF5" w:rsidRPr="00884B99">
        <w:rPr>
          <w:rFonts w:ascii="ＭＳ 明朝" w:eastAsia="ＭＳ 明朝" w:hAnsi="ＭＳ 明朝" w:hint="eastAsia"/>
          <w:sz w:val="21"/>
          <w:szCs w:val="21"/>
        </w:rPr>
        <w:t>２０日以内</w:t>
      </w:r>
      <w:commentRangeEnd w:id="10"/>
      <w:r w:rsidR="00463CF5" w:rsidRPr="00884B99">
        <w:rPr>
          <w:rStyle w:val="ac"/>
          <w:rFonts w:eastAsia="ＭＳ 明朝"/>
        </w:rPr>
        <w:commentReference w:id="10"/>
      </w:r>
      <w:r w:rsidR="00463CF5" w:rsidRPr="00884B99">
        <w:rPr>
          <w:rFonts w:ascii="ＭＳ 明朝" w:eastAsia="ＭＳ 明朝" w:hAnsi="ＭＳ 明朝" w:hint="eastAsia"/>
          <w:sz w:val="21"/>
          <w:szCs w:val="21"/>
        </w:rPr>
        <w:t>に</w:t>
      </w:r>
      <w:r w:rsidRPr="00884B99">
        <w:rPr>
          <w:rFonts w:ascii="ＭＳ 明朝" w:eastAsia="ＭＳ 明朝" w:hAnsi="ＭＳ 明朝" w:hint="eastAsia"/>
          <w:sz w:val="21"/>
          <w:szCs w:val="21"/>
        </w:rPr>
        <w:t>甲の指定する口座へ支払う。研究費</w:t>
      </w:r>
      <w:r w:rsidR="00463CF5" w:rsidRPr="00884B99">
        <w:rPr>
          <w:rFonts w:ascii="ＭＳ 明朝" w:eastAsia="ＭＳ 明朝" w:hAnsi="ＭＳ 明朝" w:hint="eastAsia"/>
          <w:sz w:val="21"/>
          <w:szCs w:val="21"/>
        </w:rPr>
        <w:t>及び負担軽減費</w:t>
      </w:r>
      <w:r w:rsidRPr="00884B99">
        <w:rPr>
          <w:rFonts w:ascii="ＭＳ 明朝" w:eastAsia="ＭＳ 明朝" w:hAnsi="ＭＳ 明朝" w:hint="eastAsia"/>
          <w:sz w:val="21"/>
          <w:szCs w:val="21"/>
        </w:rPr>
        <w:t>の詳細な請求方法については、甲の定める「国立大学法人信州大学医学部附属病院治験経費算定基準」に従うものとする。</w:t>
      </w:r>
    </w:p>
    <w:p w14:paraId="3A6F3112" w14:textId="10BAEBE0" w:rsidR="00663442" w:rsidRPr="00884B99"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４　甲は、支給対象外経費に係る請求書に被験者の診療に際して実施した検査、画像診断、投薬及び注射</w:t>
      </w:r>
      <w:r w:rsidR="00F244E8" w:rsidRPr="00884B99">
        <w:rPr>
          <w:rFonts w:ascii="ＭＳ 明朝" w:eastAsia="ＭＳ 明朝" w:hAnsi="ＭＳ 明朝" w:hint="eastAsia"/>
          <w:sz w:val="21"/>
          <w:szCs w:val="21"/>
        </w:rPr>
        <w:t>等</w:t>
      </w:r>
      <w:r w:rsidRPr="00884B99">
        <w:rPr>
          <w:rFonts w:ascii="ＭＳ 明朝" w:eastAsia="ＭＳ 明朝" w:hAnsi="ＭＳ 明朝" w:hint="eastAsia"/>
          <w:sz w:val="21"/>
          <w:szCs w:val="21"/>
        </w:rPr>
        <w:t>の内容を添付するものとする。</w:t>
      </w:r>
    </w:p>
    <w:p w14:paraId="56BA5A20" w14:textId="5430E18B" w:rsidR="00663442" w:rsidRPr="00884B99"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５　乙は、支給対象外経費の請求内容について、説明を求めることができる。</w:t>
      </w:r>
    </w:p>
    <w:p w14:paraId="46206E9E" w14:textId="7B551B1C" w:rsidR="00663442" w:rsidRPr="00884B99"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６　乙が、第１項に定める研究費</w:t>
      </w:r>
      <w:r w:rsidR="00F244E8" w:rsidRPr="00884B99">
        <w:rPr>
          <w:rFonts w:ascii="ＭＳ 明朝" w:eastAsia="ＭＳ 明朝" w:hAnsi="ＭＳ 明朝" w:hint="eastAsia"/>
          <w:sz w:val="21"/>
          <w:szCs w:val="21"/>
        </w:rPr>
        <w:t>、支給対象外経費及び負担軽減費</w:t>
      </w:r>
      <w:r w:rsidRPr="00884B99">
        <w:rPr>
          <w:rFonts w:ascii="ＭＳ 明朝" w:eastAsia="ＭＳ 明朝" w:hAnsi="ＭＳ 明朝" w:hint="eastAsia"/>
          <w:sz w:val="21"/>
          <w:szCs w:val="21"/>
        </w:rPr>
        <w:t>を請求書に指定する期限までに支払わなかったときは、</w:t>
      </w:r>
      <w:r w:rsidR="00C14092" w:rsidRPr="00C14092">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884B99">
        <w:rPr>
          <w:rFonts w:ascii="ＭＳ 明朝" w:eastAsia="ＭＳ 明朝" w:hAnsi="ＭＳ 明朝" w:hint="eastAsia"/>
          <w:sz w:val="21"/>
          <w:szCs w:val="21"/>
        </w:rPr>
        <w:t>延滞金を甲に支払わなければならない。</w:t>
      </w:r>
    </w:p>
    <w:p w14:paraId="654079F0" w14:textId="3F97E63A" w:rsidR="00663442" w:rsidRPr="00884B99" w:rsidRDefault="0027032C" w:rsidP="00EA1237">
      <w:pPr>
        <w:tabs>
          <w:tab w:val="left" w:pos="804"/>
        </w:tabs>
        <w:spacing w:line="340" w:lineRule="exact"/>
        <w:ind w:left="188" w:right="2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７　甲は、乙が納付した研究費</w:t>
      </w:r>
      <w:r w:rsidR="00463CF5" w:rsidRPr="00884B99">
        <w:rPr>
          <w:rFonts w:ascii="ＭＳ 明朝" w:eastAsia="ＭＳ 明朝" w:hAnsi="ＭＳ 明朝" w:hint="eastAsia"/>
          <w:sz w:val="21"/>
          <w:szCs w:val="21"/>
        </w:rPr>
        <w:t>、</w:t>
      </w:r>
      <w:r w:rsidRPr="00884B99">
        <w:rPr>
          <w:rFonts w:ascii="ＭＳ 明朝" w:eastAsia="ＭＳ 明朝" w:hAnsi="ＭＳ 明朝" w:hint="eastAsia"/>
          <w:sz w:val="21"/>
          <w:szCs w:val="21"/>
        </w:rPr>
        <w:t>支給対象外経費</w:t>
      </w:r>
      <w:r w:rsidR="00463CF5" w:rsidRPr="00884B99">
        <w:rPr>
          <w:rFonts w:ascii="ＭＳ 明朝" w:eastAsia="ＭＳ 明朝" w:hAnsi="ＭＳ 明朝" w:hint="eastAsia"/>
          <w:sz w:val="21"/>
          <w:szCs w:val="21"/>
        </w:rPr>
        <w:t>及び負担軽減費</w:t>
      </w:r>
      <w:r w:rsidRPr="00884B99">
        <w:rPr>
          <w:rFonts w:ascii="ＭＳ 明朝" w:eastAsia="ＭＳ 明朝" w:hAnsi="ＭＳ 明朝" w:hint="eastAsia"/>
          <w:sz w:val="21"/>
          <w:szCs w:val="21"/>
        </w:rPr>
        <w:t>を返還しないものとする。</w:t>
      </w:r>
    </w:p>
    <w:p w14:paraId="7592E485" w14:textId="77777777" w:rsidR="00BD77D5" w:rsidRDefault="00BD77D5" w:rsidP="00EA1237">
      <w:pPr>
        <w:spacing w:line="340" w:lineRule="exact"/>
        <w:ind w:leftChars="95" w:left="377" w:right="28" w:hangingChars="100" w:hanging="189"/>
        <w:rPr>
          <w:rFonts w:ascii="ＭＳ 明朝" w:eastAsia="ＭＳ 明朝" w:hAnsi="ＭＳ 明朝"/>
          <w:b/>
          <w:sz w:val="21"/>
          <w:szCs w:val="21"/>
        </w:rPr>
      </w:pPr>
    </w:p>
    <w:p w14:paraId="23B16577" w14:textId="77777777" w:rsidR="00E13AA6" w:rsidRPr="00253365" w:rsidRDefault="00E13AA6" w:rsidP="00EA1237">
      <w:pPr>
        <w:tabs>
          <w:tab w:val="left" w:pos="804"/>
        </w:tabs>
        <w:spacing w:line="340" w:lineRule="exact"/>
        <w:ind w:left="188" w:right="28" w:hangingChars="100" w:hanging="188"/>
        <w:rPr>
          <w:rFonts w:asciiTheme="minorEastAsia" w:eastAsiaTheme="minorEastAsia" w:hAnsiTheme="minorEastAsia"/>
          <w:sz w:val="21"/>
          <w:szCs w:val="21"/>
        </w:rPr>
      </w:pPr>
      <w:bookmarkStart w:id="11" w:name="_Hlk130374602"/>
      <w:r w:rsidRPr="00253365">
        <w:rPr>
          <w:rFonts w:asciiTheme="minorEastAsia" w:eastAsiaTheme="minorEastAsia" w:hAnsiTheme="minorEastAsia" w:hint="eastAsia"/>
          <w:sz w:val="21"/>
          <w:szCs w:val="21"/>
        </w:rPr>
        <w:t>（提供物品等の搬入等）</w:t>
      </w:r>
    </w:p>
    <w:p w14:paraId="678E5DE5" w14:textId="77777777" w:rsidR="00E13AA6" w:rsidRPr="00253365" w:rsidRDefault="00E13AA6" w:rsidP="00EA1237">
      <w:pPr>
        <w:tabs>
          <w:tab w:val="left" w:pos="804"/>
        </w:tabs>
        <w:spacing w:line="340" w:lineRule="exact"/>
        <w:ind w:left="188" w:right="28" w:hangingChars="100" w:hanging="188"/>
        <w:rPr>
          <w:rFonts w:asciiTheme="minorEastAsia" w:eastAsiaTheme="minorEastAsia" w:hAnsiTheme="minorEastAsia"/>
          <w:sz w:val="21"/>
          <w:szCs w:val="21"/>
        </w:rPr>
      </w:pPr>
      <w:r w:rsidRPr="00253365">
        <w:rPr>
          <w:rFonts w:asciiTheme="minorEastAsia" w:eastAsiaTheme="minorEastAsia" w:hAnsiTheme="minorEastAsia" w:hint="eastAsia"/>
          <w:sz w:val="21"/>
          <w:szCs w:val="21"/>
        </w:rPr>
        <w:t>第１２条 第１条第１項に掲げる提供物品等（以下「提供物品等」という。）の搬入及び据付けに要する経費は、乙の負担とする。</w:t>
      </w:r>
    </w:p>
    <w:p w14:paraId="5BB507F6" w14:textId="77777777" w:rsidR="00E13AA6" w:rsidRPr="00EA7ACC" w:rsidRDefault="00E13AA6" w:rsidP="00EA1237">
      <w:pPr>
        <w:tabs>
          <w:tab w:val="left" w:pos="804"/>
        </w:tabs>
        <w:spacing w:line="340" w:lineRule="exact"/>
        <w:ind w:left="188" w:right="28" w:hangingChars="100" w:hanging="188"/>
        <w:rPr>
          <w:rFonts w:asciiTheme="minorEastAsia" w:eastAsiaTheme="minorEastAsia" w:hAnsiTheme="minorEastAsia"/>
          <w:sz w:val="21"/>
          <w:szCs w:val="21"/>
        </w:rPr>
      </w:pPr>
      <w:r w:rsidRPr="00253365">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bookmarkEnd w:id="11"/>
    <w:p w14:paraId="66BE0ACE" w14:textId="77777777" w:rsidR="00E13AA6" w:rsidRPr="00E13AA6" w:rsidRDefault="00E13AA6" w:rsidP="00EA1237">
      <w:pPr>
        <w:spacing w:line="340" w:lineRule="exact"/>
        <w:ind w:leftChars="95" w:left="377" w:right="28" w:hangingChars="100" w:hanging="189"/>
        <w:rPr>
          <w:rFonts w:ascii="ＭＳ 明朝" w:eastAsia="ＭＳ 明朝" w:hAnsi="ＭＳ 明朝"/>
          <w:b/>
          <w:sz w:val="21"/>
          <w:szCs w:val="21"/>
        </w:rPr>
      </w:pPr>
    </w:p>
    <w:p w14:paraId="1F55B795" w14:textId="2F815BA0" w:rsidR="00DE6893"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（被験者の健康被害の補償等）</w:t>
      </w:r>
    </w:p>
    <w:p w14:paraId="36708CF2" w14:textId="302A93D6"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３</w:t>
      </w:r>
      <w:r w:rsidRPr="00884B99">
        <w:rPr>
          <w:rFonts w:ascii="ＭＳ 明朝" w:eastAsia="ＭＳ 明朝" w:hAnsi="ＭＳ 明朝" w:hint="eastAsia"/>
          <w:sz w:val="21"/>
          <w:szCs w:val="21"/>
        </w:rPr>
        <w:t>条　本治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16DBF423" w14:textId="2C3B9A8D"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２　甲及び乙は、前項の健康被害の発生状況等を調査し、協力して原因の究明を図る。</w:t>
      </w:r>
    </w:p>
    <w:p w14:paraId="0F319C7D" w14:textId="339D9B61" w:rsidR="00D6555F"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３　本治験に起因して、被験者に健康被害が発生し、被験者又は被験者以外の者との間に紛争が生じ又は生じるおそれが生じたときは、直ちに甲乙は協議し、協力してその解決に当たるものとする。</w:t>
      </w:r>
    </w:p>
    <w:p w14:paraId="7D4D1C9B" w14:textId="2D3B2CD1" w:rsidR="00D6555F"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124F652A" w14:textId="1251BAE9" w:rsidR="00D6555F"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５　本治験に起因して被験者に健康被害が発生し、補償責任が発生した場合には、その補償責任は乙が負担する。</w:t>
      </w:r>
    </w:p>
    <w:p w14:paraId="0AE8C3AB" w14:textId="0896A2EF" w:rsidR="00F16006"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６　被験者の健康被害に対する賠償責任・補償責任の履行措置として、乙は、あらかじめ、治験に係わる被験者に生じた健康被害の補償のために保険その他の必要な措置を講じておくものとする。</w:t>
      </w:r>
    </w:p>
    <w:p w14:paraId="1EA72E92" w14:textId="33DB3E53"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７　その他本治験の実施に起因して、第三者に損害が発生し、かつ賠償責任が生じた場合には、甲の責に帰すべき場合を除き、その一切の責任は乙が負担するものとする。</w:t>
      </w:r>
    </w:p>
    <w:p w14:paraId="0EB25A67" w14:textId="77777777" w:rsidR="00DE6893" w:rsidRPr="00884B99" w:rsidRDefault="00DE6893" w:rsidP="00EA1237">
      <w:pPr>
        <w:spacing w:line="340" w:lineRule="exact"/>
        <w:ind w:left="188" w:right="8" w:hangingChars="100" w:hanging="188"/>
        <w:rPr>
          <w:rFonts w:ascii="ＭＳ 明朝" w:eastAsia="ＭＳ 明朝" w:hAnsi="ＭＳ 明朝"/>
          <w:sz w:val="21"/>
          <w:szCs w:val="21"/>
        </w:rPr>
      </w:pPr>
    </w:p>
    <w:p w14:paraId="6B42E035" w14:textId="066D7FA0" w:rsidR="00DE6893"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（契約の解除）</w:t>
      </w:r>
    </w:p>
    <w:p w14:paraId="7FA03355" w14:textId="103897AA" w:rsidR="005A15D2"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４</w:t>
      </w:r>
      <w:r w:rsidRPr="00884B99">
        <w:rPr>
          <w:rFonts w:ascii="ＭＳ 明朝" w:eastAsia="ＭＳ 明朝" w:hAnsi="ＭＳ 明朝" w:hint="eastAsia"/>
          <w:sz w:val="21"/>
          <w:szCs w:val="21"/>
        </w:rPr>
        <w:t>条　乙は、甲が医療機器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3FDE3B3D" w14:textId="1F9F1190"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２　甲は、医療機器ＧＣＰ省令第５０条第１項又は第２項の規定により意見を聴いた治験審査委員会が、本治験を継続して行うことが適当でない旨の意見を通知してきた場合は、乙に通知することにより本契約を解除することができる。</w:t>
      </w:r>
    </w:p>
    <w:p w14:paraId="4B937AA3" w14:textId="2CBD9AC6" w:rsidR="00140C93"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73D49322" w14:textId="779A46AD"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４　前三項に基づき本契約が解除された場合、甲は、第６条第１項により乙から受領した治験</w:t>
      </w:r>
      <w:r w:rsidR="00EE2A22">
        <w:rPr>
          <w:rFonts w:ascii="ＭＳ 明朝" w:eastAsia="ＭＳ 明朝" w:hAnsi="ＭＳ 明朝" w:hint="eastAsia"/>
          <w:sz w:val="21"/>
          <w:szCs w:val="21"/>
        </w:rPr>
        <w:t>使用</w:t>
      </w:r>
      <w:r w:rsidRPr="00884B99">
        <w:rPr>
          <w:rFonts w:ascii="ＭＳ 明朝" w:eastAsia="ＭＳ 明朝" w:hAnsi="ＭＳ 明朝" w:hint="eastAsia"/>
          <w:sz w:val="21"/>
          <w:szCs w:val="21"/>
        </w:rPr>
        <w:t>機器を、同条第３項の手順書に従い、直ちに乙に返還するとともに、第８条に従い、当該解除時点までに実施された本治験に関する症例報告書を速やかに作成し、乙に提出する。</w:t>
      </w:r>
    </w:p>
    <w:p w14:paraId="3D1D69FA" w14:textId="1470F854"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５　第１項から第３項のいずれかに基づき本契約が解除された場合であっても、第３条第</w:t>
      </w:r>
      <w:r w:rsidR="00E13AA6">
        <w:rPr>
          <w:rFonts w:ascii="ＭＳ 明朝" w:eastAsia="ＭＳ 明朝" w:hAnsi="ＭＳ 明朝" w:hint="eastAsia"/>
          <w:sz w:val="21"/>
          <w:szCs w:val="21"/>
        </w:rPr>
        <w:t>２</w:t>
      </w:r>
      <w:r w:rsidRPr="00884B99">
        <w:rPr>
          <w:rFonts w:ascii="ＭＳ 明朝" w:eastAsia="ＭＳ 明朝" w:hAnsi="ＭＳ 明朝" w:hint="eastAsia"/>
          <w:sz w:val="21"/>
          <w:szCs w:val="21"/>
        </w:rPr>
        <w:t>項、第７条、</w:t>
      </w:r>
      <w:r w:rsidR="00950616" w:rsidRPr="00884B99">
        <w:rPr>
          <w:rFonts w:ascii="ＭＳ 明朝" w:eastAsia="ＭＳ 明朝" w:hAnsi="ＭＳ 明朝" w:hint="eastAsia"/>
          <w:sz w:val="21"/>
          <w:szCs w:val="21"/>
        </w:rPr>
        <w:t>第９条、第１０条第１項、第２項及び４項、第１</w:t>
      </w:r>
      <w:r w:rsidR="00E13AA6">
        <w:rPr>
          <w:rFonts w:ascii="ＭＳ 明朝" w:eastAsia="ＭＳ 明朝" w:hAnsi="ＭＳ 明朝" w:hint="eastAsia"/>
          <w:sz w:val="21"/>
          <w:szCs w:val="21"/>
        </w:rPr>
        <w:t>３</w:t>
      </w:r>
      <w:r w:rsidR="00950616" w:rsidRPr="00884B99">
        <w:rPr>
          <w:rFonts w:ascii="ＭＳ 明朝" w:eastAsia="ＭＳ 明朝" w:hAnsi="ＭＳ 明朝" w:hint="eastAsia"/>
          <w:sz w:val="21"/>
          <w:szCs w:val="21"/>
        </w:rPr>
        <w:t>条、第１</w:t>
      </w:r>
      <w:r w:rsidR="00E13AA6">
        <w:rPr>
          <w:rFonts w:ascii="ＭＳ 明朝" w:eastAsia="ＭＳ 明朝" w:hAnsi="ＭＳ 明朝" w:hint="eastAsia"/>
          <w:sz w:val="21"/>
          <w:szCs w:val="21"/>
        </w:rPr>
        <w:t>５</w:t>
      </w:r>
      <w:r w:rsidR="00950616" w:rsidRPr="00884B99">
        <w:rPr>
          <w:rFonts w:ascii="ＭＳ 明朝" w:eastAsia="ＭＳ 明朝" w:hAnsi="ＭＳ 明朝" w:hint="eastAsia"/>
          <w:sz w:val="21"/>
          <w:szCs w:val="21"/>
        </w:rPr>
        <w:t>条、</w:t>
      </w: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６</w:t>
      </w:r>
      <w:r w:rsidRPr="00884B99">
        <w:rPr>
          <w:rFonts w:ascii="ＭＳ 明朝" w:eastAsia="ＭＳ 明朝" w:hAnsi="ＭＳ 明朝" w:hint="eastAsia"/>
          <w:sz w:val="21"/>
          <w:szCs w:val="21"/>
        </w:rPr>
        <w:t>条</w:t>
      </w:r>
      <w:r w:rsidR="00950616" w:rsidRPr="00884B99">
        <w:rPr>
          <w:rFonts w:ascii="ＭＳ 明朝" w:eastAsia="ＭＳ 明朝" w:hAnsi="ＭＳ 明朝" w:hint="eastAsia"/>
          <w:sz w:val="21"/>
          <w:szCs w:val="21"/>
        </w:rPr>
        <w:t>並びに第</w:t>
      </w:r>
      <w:r w:rsidR="00E13AA6">
        <w:rPr>
          <w:rFonts w:ascii="ＭＳ 明朝" w:eastAsia="ＭＳ 明朝" w:hAnsi="ＭＳ 明朝" w:hint="eastAsia"/>
          <w:sz w:val="21"/>
          <w:szCs w:val="21"/>
        </w:rPr>
        <w:t>２０</w:t>
      </w:r>
      <w:r w:rsidR="00950616" w:rsidRPr="00884B99">
        <w:rPr>
          <w:rFonts w:ascii="ＭＳ 明朝" w:eastAsia="ＭＳ 明朝" w:hAnsi="ＭＳ 明朝" w:hint="eastAsia"/>
          <w:sz w:val="21"/>
          <w:szCs w:val="21"/>
        </w:rPr>
        <w:t>条</w:t>
      </w:r>
      <w:r w:rsidRPr="00884B99">
        <w:rPr>
          <w:rFonts w:ascii="ＭＳ 明朝" w:eastAsia="ＭＳ 明朝" w:hAnsi="ＭＳ 明朝" w:hint="eastAsia"/>
          <w:sz w:val="21"/>
          <w:szCs w:val="21"/>
        </w:rPr>
        <w:t>の規定はなお有効に存続する。</w:t>
      </w:r>
    </w:p>
    <w:p w14:paraId="2C776194" w14:textId="06BC0F0E"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7AE748B9" w14:textId="5B29D2BA" w:rsidR="00077A60"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15DDD8DF" w14:textId="77777777" w:rsidR="00516470" w:rsidRPr="00884B99" w:rsidRDefault="00516470" w:rsidP="00EA1237">
      <w:pPr>
        <w:tabs>
          <w:tab w:val="left" w:pos="804"/>
        </w:tabs>
        <w:spacing w:line="340" w:lineRule="exact"/>
        <w:ind w:left="188" w:right="28" w:hangingChars="100" w:hanging="188"/>
        <w:rPr>
          <w:rFonts w:ascii="ＭＳ 明朝" w:eastAsia="ＭＳ 明朝" w:hAnsi="ＭＳ 明朝"/>
          <w:sz w:val="21"/>
          <w:szCs w:val="21"/>
        </w:rPr>
      </w:pPr>
    </w:p>
    <w:p w14:paraId="7AD599A2" w14:textId="2AE0CF68" w:rsidR="00686042"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（研究費等により取得した設備等の帰属）</w:t>
      </w:r>
    </w:p>
    <w:p w14:paraId="6F73C5A6" w14:textId="5151E309"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５</w:t>
      </w:r>
      <w:r w:rsidRPr="00884B99">
        <w:rPr>
          <w:rFonts w:ascii="ＭＳ 明朝" w:eastAsia="ＭＳ 明朝" w:hAnsi="ＭＳ 明朝" w:hint="eastAsia"/>
          <w:sz w:val="21"/>
          <w:szCs w:val="21"/>
        </w:rPr>
        <w:t>条　研究費等により取得した設備等は、甲に帰属するものとする。</w:t>
      </w:r>
    </w:p>
    <w:p w14:paraId="47725D6D" w14:textId="77777777" w:rsidR="00970629" w:rsidRPr="00884B99" w:rsidRDefault="00970629" w:rsidP="00EA1237">
      <w:pPr>
        <w:pStyle w:val="31"/>
        <w:spacing w:line="340" w:lineRule="exact"/>
        <w:ind w:left="168" w:hangingChars="100" w:hanging="168"/>
        <w:rPr>
          <w:rFonts w:ascii="ＭＳ 明朝" w:eastAsia="ＭＳ 明朝" w:hAnsi="ＭＳ 明朝"/>
          <w:sz w:val="21"/>
          <w:szCs w:val="21"/>
        </w:rPr>
      </w:pPr>
    </w:p>
    <w:p w14:paraId="0976FCA3" w14:textId="466A84FE" w:rsidR="00686042"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（知的財産権の帰属）</w:t>
      </w:r>
    </w:p>
    <w:p w14:paraId="34C6AB1E" w14:textId="307619C6"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６</w:t>
      </w:r>
      <w:r w:rsidRPr="00884B99">
        <w:rPr>
          <w:rFonts w:ascii="ＭＳ 明朝" w:eastAsia="ＭＳ 明朝" w:hAnsi="ＭＳ 明朝" w:hint="eastAsia"/>
          <w:sz w:val="21"/>
          <w:szCs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449F76B0" w14:textId="77777777" w:rsidR="0062350D" w:rsidRPr="00884B99" w:rsidRDefault="0062350D" w:rsidP="00EA1237">
      <w:pPr>
        <w:spacing w:line="340" w:lineRule="exact"/>
        <w:ind w:left="188" w:hangingChars="100" w:hanging="188"/>
        <w:jc w:val="left"/>
        <w:rPr>
          <w:rFonts w:ascii="ＭＳ 明朝" w:eastAsia="ＭＳ 明朝" w:hAnsi="ＭＳ 明朝"/>
          <w:sz w:val="21"/>
          <w:szCs w:val="21"/>
        </w:rPr>
      </w:pPr>
    </w:p>
    <w:p w14:paraId="34992125" w14:textId="24646EA0" w:rsidR="00686042"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（訴訟等）</w:t>
      </w:r>
    </w:p>
    <w:p w14:paraId="71994ECC" w14:textId="2BC31DAC" w:rsidR="00F6160C"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７</w:t>
      </w:r>
      <w:r w:rsidRPr="00884B99">
        <w:rPr>
          <w:rFonts w:ascii="ＭＳ 明朝" w:eastAsia="ＭＳ 明朝" w:hAnsi="ＭＳ 明朝" w:hint="eastAsia"/>
          <w:sz w:val="21"/>
          <w:szCs w:val="21"/>
        </w:rPr>
        <w:t>条　本契約に関する訴え</w:t>
      </w:r>
      <w:r w:rsidR="008B4A8A">
        <w:rPr>
          <w:rFonts w:ascii="ＭＳ 明朝" w:eastAsia="ＭＳ 明朝" w:hAnsi="ＭＳ 明朝" w:hint="eastAsia"/>
          <w:sz w:val="21"/>
          <w:szCs w:val="21"/>
        </w:rPr>
        <w:t>の管轄</w:t>
      </w:r>
      <w:r w:rsidRPr="00884B99">
        <w:rPr>
          <w:rFonts w:ascii="ＭＳ 明朝" w:eastAsia="ＭＳ 明朝" w:hAnsi="ＭＳ 明朝" w:hint="eastAsia"/>
          <w:sz w:val="21"/>
          <w:szCs w:val="21"/>
        </w:rPr>
        <w:t>は、</w:t>
      </w:r>
      <w:r w:rsidR="00C14092" w:rsidRPr="00C14092">
        <w:rPr>
          <w:rFonts w:ascii="ＭＳ 明朝" w:eastAsia="ＭＳ 明朝" w:hAnsi="ＭＳ 明朝" w:hint="eastAsia"/>
          <w:sz w:val="21"/>
          <w:szCs w:val="21"/>
        </w:rPr>
        <w:t>被告の所在地を管轄する地方裁判所を第一審の専属的合意管轄裁判所とする。</w:t>
      </w:r>
    </w:p>
    <w:p w14:paraId="2170D774" w14:textId="77777777" w:rsidR="008E18E8" w:rsidRPr="00884B99" w:rsidRDefault="008E18E8" w:rsidP="00EA1237">
      <w:pPr>
        <w:spacing w:line="340" w:lineRule="exact"/>
        <w:ind w:left="188" w:hangingChars="100" w:hanging="188"/>
        <w:rPr>
          <w:rFonts w:ascii="ＭＳ 明朝" w:eastAsia="ＭＳ 明朝" w:hAnsi="ＭＳ 明朝"/>
          <w:sz w:val="21"/>
          <w:szCs w:val="21"/>
        </w:rPr>
      </w:pPr>
    </w:p>
    <w:p w14:paraId="010653FD" w14:textId="363247C7" w:rsidR="00686042"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（指示決定通知等）</w:t>
      </w:r>
    </w:p>
    <w:p w14:paraId="6AD0B207" w14:textId="3F42A969" w:rsidR="00F6160C"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８</w:t>
      </w:r>
      <w:r w:rsidRPr="00884B99">
        <w:rPr>
          <w:rFonts w:ascii="ＭＳ 明朝" w:eastAsia="ＭＳ 明朝" w:hAnsi="ＭＳ 明朝" w:hint="eastAsia"/>
          <w:sz w:val="21"/>
          <w:szCs w:val="21"/>
        </w:rPr>
        <w:t>条　本契約第２条およびこれに関する条項に則り、本治験を実施する際の指示決定通知等は治験実施医療機関の長が発するものとする。</w:t>
      </w:r>
    </w:p>
    <w:p w14:paraId="634A9B52" w14:textId="77777777" w:rsidR="003B1559" w:rsidRPr="00884B99" w:rsidRDefault="003B1559" w:rsidP="00EA1237">
      <w:pPr>
        <w:spacing w:line="340" w:lineRule="exact"/>
        <w:ind w:left="188" w:hangingChars="100" w:hanging="188"/>
        <w:rPr>
          <w:rFonts w:ascii="ＭＳ 明朝" w:eastAsia="ＭＳ 明朝" w:hAnsi="ＭＳ 明朝"/>
          <w:sz w:val="21"/>
          <w:szCs w:val="21"/>
        </w:rPr>
      </w:pPr>
    </w:p>
    <w:p w14:paraId="40358A02" w14:textId="24FA7AC7" w:rsidR="000D72D1"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（本契約の変更）</w:t>
      </w:r>
    </w:p>
    <w:p w14:paraId="60FC33CF" w14:textId="2C9D5DE9" w:rsidR="00BD77D5" w:rsidRPr="00884B99"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第１</w:t>
      </w:r>
      <w:r w:rsidR="00E13AA6">
        <w:rPr>
          <w:rFonts w:ascii="ＭＳ 明朝" w:eastAsia="ＭＳ 明朝" w:hAnsi="ＭＳ 明朝" w:hint="eastAsia"/>
          <w:sz w:val="21"/>
          <w:szCs w:val="21"/>
        </w:rPr>
        <w:t>９</w:t>
      </w:r>
      <w:r w:rsidRPr="00884B99">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465C782C" w14:textId="77777777" w:rsidR="00BD77D5" w:rsidRPr="00884B99" w:rsidRDefault="00BD77D5" w:rsidP="00EA1237">
      <w:pPr>
        <w:spacing w:line="340" w:lineRule="exact"/>
        <w:ind w:left="188" w:hangingChars="100" w:hanging="188"/>
        <w:jc w:val="left"/>
        <w:rPr>
          <w:rFonts w:ascii="ＭＳ 明朝" w:eastAsia="ＭＳ 明朝" w:hAnsi="ＭＳ 明朝"/>
          <w:sz w:val="21"/>
          <w:szCs w:val="21"/>
        </w:rPr>
      </w:pPr>
    </w:p>
    <w:p w14:paraId="7AF7297C" w14:textId="77777777" w:rsidR="00E622E9" w:rsidRPr="00884B99" w:rsidRDefault="00E622E9" w:rsidP="00EA1237">
      <w:pPr>
        <w:spacing w:line="340" w:lineRule="exact"/>
        <w:ind w:left="188" w:hangingChars="100" w:hanging="188"/>
        <w:jc w:val="left"/>
        <w:rPr>
          <w:rFonts w:ascii="ＭＳ 明朝" w:eastAsia="ＭＳ 明朝" w:hAnsi="ＭＳ 明朝"/>
          <w:sz w:val="21"/>
          <w:szCs w:val="21"/>
        </w:rPr>
      </w:pPr>
      <w:r w:rsidRPr="00884B99">
        <w:rPr>
          <w:rFonts w:ascii="ＭＳ 明朝" w:eastAsia="ＭＳ 明朝" w:hAnsi="ＭＳ 明朝" w:hint="eastAsia"/>
          <w:sz w:val="21"/>
          <w:szCs w:val="21"/>
        </w:rPr>
        <w:lastRenderedPageBreak/>
        <w:t>（透明性のガイドライン）</w:t>
      </w:r>
    </w:p>
    <w:p w14:paraId="3F2A7BCB" w14:textId="3D1F00C8" w:rsidR="00E622E9" w:rsidRPr="00884B99" w:rsidRDefault="00E622E9" w:rsidP="00EA1237">
      <w:pPr>
        <w:spacing w:line="340" w:lineRule="exact"/>
        <w:ind w:left="188" w:hangingChars="100" w:hanging="188"/>
        <w:jc w:val="left"/>
        <w:rPr>
          <w:rFonts w:ascii="ＭＳ 明朝" w:eastAsia="ＭＳ 明朝" w:hAnsi="ＭＳ 明朝"/>
          <w:sz w:val="21"/>
          <w:szCs w:val="21"/>
        </w:rPr>
      </w:pPr>
      <w:commentRangeStart w:id="12"/>
      <w:r w:rsidRPr="00884B99">
        <w:rPr>
          <w:rFonts w:ascii="ＭＳ 明朝" w:eastAsia="ＭＳ 明朝" w:hAnsi="ＭＳ 明朝" w:hint="eastAsia"/>
          <w:sz w:val="21"/>
          <w:szCs w:val="21"/>
        </w:rPr>
        <w:t>第</w:t>
      </w:r>
      <w:r w:rsidR="00E13AA6">
        <w:rPr>
          <w:rFonts w:ascii="ＭＳ 明朝" w:eastAsia="ＭＳ 明朝" w:hAnsi="ＭＳ 明朝" w:hint="eastAsia"/>
          <w:sz w:val="21"/>
          <w:szCs w:val="21"/>
        </w:rPr>
        <w:t>２０</w:t>
      </w:r>
      <w:r w:rsidRPr="00884B99">
        <w:rPr>
          <w:rFonts w:ascii="ＭＳ 明朝" w:eastAsia="ＭＳ 明朝" w:hAnsi="ＭＳ 明朝" w:hint="eastAsia"/>
          <w:sz w:val="21"/>
          <w:szCs w:val="21"/>
        </w:rPr>
        <w:t>条</w:t>
      </w:r>
      <w:commentRangeEnd w:id="12"/>
      <w:r w:rsidRPr="00884B99">
        <w:rPr>
          <w:rStyle w:val="ac"/>
          <w:rFonts w:eastAsia="ＭＳ 明朝"/>
        </w:rPr>
        <w:commentReference w:id="12"/>
      </w:r>
      <w:r w:rsidRPr="00884B99">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5BDBE29A" w14:textId="0A1B8A0E" w:rsidR="00E622E9" w:rsidRPr="00884B99" w:rsidRDefault="00C14092" w:rsidP="00EA1237">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E622E9" w:rsidRPr="00884B99">
        <w:rPr>
          <w:rFonts w:ascii="ＭＳ 明朝" w:eastAsia="ＭＳ 明朝" w:hAnsi="ＭＳ 明朝" w:hint="eastAsia"/>
          <w:sz w:val="21"/>
          <w:szCs w:val="21"/>
        </w:rPr>
        <w:t>甲の名称</w:t>
      </w:r>
    </w:p>
    <w:p w14:paraId="1D910F34" w14:textId="11126AF0" w:rsidR="00E622E9" w:rsidRPr="00884B99" w:rsidRDefault="00C14092" w:rsidP="00EA1237">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E622E9" w:rsidRPr="00884B99">
        <w:rPr>
          <w:rFonts w:ascii="ＭＳ 明朝" w:eastAsia="ＭＳ 明朝" w:hAnsi="ＭＳ 明朝" w:hint="eastAsia"/>
          <w:sz w:val="21"/>
          <w:szCs w:val="21"/>
        </w:rPr>
        <w:t>乙が甲に支払った年間の研究費及び件数</w:t>
      </w:r>
    </w:p>
    <w:p w14:paraId="61010EE3" w14:textId="77777777" w:rsidR="00E622E9" w:rsidRPr="00884B99" w:rsidRDefault="00E622E9" w:rsidP="00EA1237">
      <w:pPr>
        <w:spacing w:line="340" w:lineRule="exact"/>
        <w:ind w:left="188" w:hangingChars="100" w:hanging="188"/>
        <w:jc w:val="left"/>
        <w:rPr>
          <w:rFonts w:ascii="ＭＳ 明朝" w:eastAsia="ＭＳ 明朝" w:hAnsi="ＭＳ 明朝"/>
          <w:sz w:val="21"/>
          <w:szCs w:val="21"/>
        </w:rPr>
      </w:pPr>
      <w:r w:rsidRPr="00884B99">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00A501DF" w14:textId="01335102" w:rsidR="00E622E9" w:rsidRPr="00884B99" w:rsidRDefault="00C14092" w:rsidP="00EA1237">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E622E9" w:rsidRPr="00884B99">
        <w:rPr>
          <w:rFonts w:ascii="ＭＳ 明朝" w:eastAsia="ＭＳ 明朝" w:hAnsi="ＭＳ 明朝" w:hint="eastAsia"/>
          <w:sz w:val="21"/>
          <w:szCs w:val="21"/>
        </w:rPr>
        <w:t>乙の名称</w:t>
      </w:r>
    </w:p>
    <w:p w14:paraId="55456E99" w14:textId="162CCD32" w:rsidR="00E622E9" w:rsidRPr="00884B99" w:rsidRDefault="00C14092" w:rsidP="00EA1237">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E622E9" w:rsidRPr="00884B99">
        <w:rPr>
          <w:rFonts w:ascii="ＭＳ 明朝" w:eastAsia="ＭＳ 明朝" w:hAnsi="ＭＳ 明朝" w:hint="eastAsia"/>
          <w:sz w:val="21"/>
          <w:szCs w:val="21"/>
        </w:rPr>
        <w:t>甲が乙から受け入れた各区分における年間の合計件数及び合計金額等</w:t>
      </w:r>
    </w:p>
    <w:p w14:paraId="63B0D253" w14:textId="748FFFB5" w:rsidR="00E622E9" w:rsidRPr="00884B99" w:rsidRDefault="00E622E9" w:rsidP="00EA1237">
      <w:pPr>
        <w:spacing w:line="340" w:lineRule="exact"/>
        <w:ind w:left="188" w:hangingChars="100" w:hanging="188"/>
        <w:jc w:val="left"/>
        <w:rPr>
          <w:rFonts w:ascii="ＭＳ 明朝" w:eastAsia="ＭＳ 明朝" w:hAnsi="ＭＳ 明朝"/>
          <w:sz w:val="21"/>
          <w:szCs w:val="21"/>
        </w:rPr>
      </w:pPr>
      <w:r w:rsidRPr="00884B99">
        <w:rPr>
          <w:rFonts w:ascii="ＭＳ 明朝" w:eastAsia="ＭＳ 明朝" w:hAnsi="ＭＳ 明朝" w:hint="eastAsia"/>
          <w:sz w:val="21"/>
          <w:szCs w:val="21"/>
        </w:rPr>
        <w:t xml:space="preserve">　※詳細については、国立大学附属病院長会議ホームページの「企業等からの資金提供状況の公表に関するガイドライン」を参照のこと。</w:t>
      </w:r>
    </w:p>
    <w:p w14:paraId="28AF0610" w14:textId="77777777" w:rsidR="00E622E9" w:rsidRPr="00884B99" w:rsidRDefault="00E622E9" w:rsidP="00EA1237">
      <w:pPr>
        <w:spacing w:line="340" w:lineRule="exact"/>
        <w:ind w:left="188" w:hangingChars="100" w:hanging="188"/>
        <w:jc w:val="left"/>
        <w:rPr>
          <w:rFonts w:ascii="ＭＳ 明朝" w:eastAsia="ＭＳ 明朝" w:hAnsi="ＭＳ 明朝"/>
          <w:sz w:val="21"/>
          <w:szCs w:val="21"/>
        </w:rPr>
      </w:pPr>
    </w:p>
    <w:p w14:paraId="647B0002" w14:textId="553C0ED7" w:rsidR="00686042" w:rsidRPr="00884B99" w:rsidRDefault="0027032C" w:rsidP="00EA1237">
      <w:pPr>
        <w:spacing w:line="340" w:lineRule="exact"/>
        <w:ind w:left="18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（その他）</w:t>
      </w:r>
    </w:p>
    <w:p w14:paraId="5DBC2644" w14:textId="351D04B7" w:rsidR="00C023C7" w:rsidRPr="00AF5644" w:rsidRDefault="0027032C" w:rsidP="00EA1237">
      <w:pPr>
        <w:spacing w:line="340" w:lineRule="exact"/>
        <w:ind w:left="188" w:right="8" w:hangingChars="100" w:hanging="188"/>
        <w:rPr>
          <w:rFonts w:ascii="ＭＳ 明朝" w:eastAsia="ＭＳ 明朝" w:hAnsi="ＭＳ 明朝"/>
          <w:sz w:val="21"/>
          <w:szCs w:val="21"/>
        </w:rPr>
      </w:pPr>
      <w:r w:rsidRPr="00884B99">
        <w:rPr>
          <w:rFonts w:ascii="ＭＳ 明朝" w:eastAsia="ＭＳ 明朝" w:hAnsi="ＭＳ 明朝" w:hint="eastAsia"/>
          <w:sz w:val="21"/>
          <w:szCs w:val="21"/>
        </w:rPr>
        <w:t>第</w:t>
      </w:r>
      <w:r w:rsidR="00E622E9" w:rsidRPr="00884B99">
        <w:rPr>
          <w:rFonts w:ascii="ＭＳ 明朝" w:eastAsia="ＭＳ 明朝" w:hAnsi="ＭＳ 明朝" w:hint="eastAsia"/>
          <w:sz w:val="21"/>
          <w:szCs w:val="21"/>
        </w:rPr>
        <w:t>２</w:t>
      </w:r>
      <w:r w:rsidR="00E13AA6">
        <w:rPr>
          <w:rFonts w:ascii="ＭＳ 明朝" w:eastAsia="ＭＳ 明朝" w:hAnsi="ＭＳ 明朝" w:hint="eastAsia"/>
          <w:sz w:val="21"/>
          <w:szCs w:val="21"/>
        </w:rPr>
        <w:t>１</w:t>
      </w:r>
      <w:r w:rsidRPr="00884B99">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w:t>
      </w:r>
      <w:r w:rsidRPr="00AF5644">
        <w:rPr>
          <w:rFonts w:ascii="ＭＳ 明朝" w:eastAsia="ＭＳ 明朝" w:hAnsi="ＭＳ 明朝" w:hint="eastAsia"/>
          <w:sz w:val="21"/>
          <w:szCs w:val="21"/>
        </w:rPr>
        <w:t>る。</w:t>
      </w:r>
    </w:p>
    <w:p w14:paraId="1614DADE" w14:textId="1F924985" w:rsidR="0062350D"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391D3A29" w14:textId="77777777" w:rsidR="0062350D" w:rsidRDefault="0062350D" w:rsidP="00EA1237">
      <w:pPr>
        <w:spacing w:line="340" w:lineRule="exact"/>
        <w:ind w:left="188" w:hangingChars="100" w:hanging="188"/>
        <w:rPr>
          <w:rFonts w:ascii="ＭＳ 明朝" w:eastAsia="ＭＳ 明朝" w:hAnsi="ＭＳ 明朝"/>
          <w:sz w:val="21"/>
          <w:szCs w:val="21"/>
        </w:rPr>
      </w:pPr>
    </w:p>
    <w:p w14:paraId="129564B8" w14:textId="6F292254" w:rsidR="00BD77D5" w:rsidRPr="00AF5644" w:rsidRDefault="0027032C" w:rsidP="00EA1237">
      <w:pPr>
        <w:spacing w:line="340" w:lineRule="exact"/>
        <w:ind w:left="188" w:hangingChars="100" w:hanging="188"/>
        <w:rPr>
          <w:rFonts w:ascii="ＭＳ 明朝" w:eastAsia="ＭＳ 明朝" w:hAnsi="ＭＳ 明朝"/>
          <w:sz w:val="21"/>
          <w:szCs w:val="21"/>
        </w:rPr>
      </w:pPr>
      <w:r w:rsidRPr="00AF5644">
        <w:rPr>
          <w:rFonts w:ascii="ＭＳ 明朝" w:eastAsia="ＭＳ 明朝" w:hAnsi="ＭＳ 明朝" w:hint="eastAsia"/>
          <w:sz w:val="21"/>
          <w:szCs w:val="21"/>
        </w:rPr>
        <w:t>本契約締結の証として本書を２通作成し、甲乙記名押印の上、甲乙１通を保有する。</w:t>
      </w:r>
    </w:p>
    <w:p w14:paraId="08458FC2" w14:textId="77777777" w:rsidR="0062350D" w:rsidRPr="00AF5644" w:rsidRDefault="0062350D" w:rsidP="00EA1237">
      <w:pPr>
        <w:spacing w:line="340" w:lineRule="exact"/>
        <w:ind w:left="188" w:hangingChars="100" w:hanging="188"/>
        <w:rPr>
          <w:rFonts w:ascii="ＭＳ 明朝" w:eastAsia="ＭＳ 明朝" w:hAnsi="ＭＳ 明朝"/>
          <w:sz w:val="21"/>
          <w:szCs w:val="21"/>
        </w:rPr>
      </w:pPr>
    </w:p>
    <w:p w14:paraId="6FA8BFB1" w14:textId="1EDE8C03" w:rsidR="00BD77D5" w:rsidRPr="00AF5644" w:rsidRDefault="0027032C" w:rsidP="00EA1237">
      <w:pPr>
        <w:spacing w:line="340" w:lineRule="exact"/>
        <w:ind w:left="188" w:hangingChars="100" w:hanging="188"/>
        <w:rPr>
          <w:rFonts w:ascii="ＭＳ 明朝" w:eastAsia="ＭＳ 明朝" w:hAnsi="ＭＳ 明朝"/>
          <w:sz w:val="21"/>
          <w:szCs w:val="21"/>
        </w:rPr>
      </w:pPr>
      <w:commentRangeStart w:id="13"/>
      <w:r w:rsidRPr="00AF5644">
        <w:rPr>
          <w:rFonts w:ascii="ＭＳ 明朝" w:eastAsia="ＭＳ 明朝" w:hAnsi="ＭＳ 明朝" w:hint="eastAsia"/>
          <w:sz w:val="21"/>
          <w:szCs w:val="21"/>
        </w:rPr>
        <w:t xml:space="preserve">西暦　　　</w:t>
      </w:r>
      <w:r w:rsidR="00E622E9">
        <w:rPr>
          <w:rFonts w:ascii="ＭＳ 明朝" w:eastAsia="ＭＳ 明朝" w:hAnsi="ＭＳ 明朝" w:hint="eastAsia"/>
          <w:sz w:val="21"/>
          <w:szCs w:val="21"/>
        </w:rPr>
        <w:t xml:space="preserve">　　</w:t>
      </w:r>
      <w:r w:rsidRPr="00AF5644">
        <w:rPr>
          <w:rFonts w:ascii="ＭＳ 明朝" w:eastAsia="ＭＳ 明朝" w:hAnsi="ＭＳ 明朝" w:hint="eastAsia"/>
          <w:sz w:val="21"/>
          <w:szCs w:val="21"/>
        </w:rPr>
        <w:t>年　　　　　　月　　　　　日</w:t>
      </w:r>
      <w:commentRangeEnd w:id="13"/>
      <w:r w:rsidR="00E622E9">
        <w:rPr>
          <w:rStyle w:val="ac"/>
          <w:rFonts w:eastAsia="ＭＳ 明朝"/>
        </w:rPr>
        <w:commentReference w:id="13"/>
      </w:r>
    </w:p>
    <w:p w14:paraId="37CEEEAD" w14:textId="77777777" w:rsidR="0062350D" w:rsidRPr="00AF5644" w:rsidRDefault="0062350D" w:rsidP="00EA1237">
      <w:pPr>
        <w:spacing w:line="340" w:lineRule="exact"/>
        <w:ind w:left="188" w:hangingChars="100" w:hanging="188"/>
        <w:rPr>
          <w:rFonts w:ascii="ＭＳ 明朝" w:eastAsia="ＭＳ 明朝" w:hAnsi="ＭＳ 明朝"/>
          <w:sz w:val="21"/>
          <w:szCs w:val="21"/>
        </w:rPr>
      </w:pPr>
    </w:p>
    <w:p w14:paraId="18A7229D" w14:textId="2C4F7611" w:rsidR="009868F5" w:rsidRPr="00AF5644" w:rsidRDefault="00884B99" w:rsidP="00EA1237">
      <w:pPr>
        <w:spacing w:line="340" w:lineRule="exact"/>
        <w:ind w:leftChars="100" w:left="198" w:firstLineChars="2350" w:firstLine="4418"/>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27032C" w:rsidRPr="00AF5644">
        <w:rPr>
          <w:rFonts w:ascii="ＭＳ 明朝" w:eastAsia="ＭＳ 明朝" w:hAnsi="ＭＳ 明朝" w:hint="eastAsia"/>
          <w:sz w:val="21"/>
          <w:szCs w:val="21"/>
        </w:rPr>
        <w:t>長野県松本市旭三丁目１番１号</w:t>
      </w:r>
    </w:p>
    <w:p w14:paraId="5EE7AA9D" w14:textId="5654A3A9" w:rsidR="00BD77D5" w:rsidRPr="00AF5644" w:rsidRDefault="0027032C" w:rsidP="00EA1237">
      <w:pPr>
        <w:spacing w:line="340" w:lineRule="exact"/>
        <w:ind w:leftChars="100" w:left="198" w:firstLineChars="2550" w:firstLine="4794"/>
        <w:jc w:val="left"/>
        <w:rPr>
          <w:rFonts w:ascii="ＭＳ 明朝" w:eastAsia="ＭＳ 明朝" w:hAnsi="ＭＳ 明朝"/>
          <w:sz w:val="21"/>
          <w:szCs w:val="21"/>
        </w:rPr>
      </w:pPr>
      <w:r w:rsidRPr="00AF5644">
        <w:rPr>
          <w:rFonts w:ascii="ＭＳ 明朝" w:eastAsia="ＭＳ 明朝" w:hAnsi="ＭＳ 明朝" w:hint="eastAsia"/>
          <w:sz w:val="21"/>
          <w:szCs w:val="21"/>
        </w:rPr>
        <w:t>国立大学法人　信州大学</w:t>
      </w:r>
    </w:p>
    <w:p w14:paraId="7889311C" w14:textId="08176895" w:rsidR="009868F5" w:rsidRPr="00AF5644" w:rsidRDefault="0027032C" w:rsidP="00EA1237">
      <w:pPr>
        <w:spacing w:line="340" w:lineRule="exact"/>
        <w:ind w:leftChars="100" w:left="198" w:firstLineChars="2550" w:firstLine="4794"/>
        <w:jc w:val="left"/>
        <w:rPr>
          <w:rFonts w:ascii="ＭＳ 明朝" w:eastAsia="ＭＳ 明朝" w:hAnsi="ＭＳ 明朝"/>
          <w:sz w:val="21"/>
          <w:szCs w:val="21"/>
        </w:rPr>
      </w:pPr>
      <w:r w:rsidRPr="00AF5644">
        <w:rPr>
          <w:rFonts w:ascii="ＭＳ 明朝" w:eastAsia="ＭＳ 明朝" w:hAnsi="ＭＳ 明朝" w:hint="eastAsia"/>
          <w:sz w:val="21"/>
          <w:szCs w:val="21"/>
        </w:rPr>
        <w:t>分任契約担当役</w:t>
      </w:r>
    </w:p>
    <w:p w14:paraId="422DE47A" w14:textId="1169B6FF" w:rsidR="008D67A2" w:rsidRPr="00AF5644" w:rsidRDefault="00C14092" w:rsidP="00EA1237">
      <w:pPr>
        <w:spacing w:line="340" w:lineRule="exact"/>
        <w:ind w:leftChars="100" w:left="198" w:firstLineChars="2550" w:firstLine="4794"/>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E13AA6">
        <w:rPr>
          <w:rFonts w:ascii="ＭＳ 明朝" w:eastAsia="ＭＳ 明朝" w:hAnsi="ＭＳ 明朝" w:hint="eastAsia"/>
          <w:sz w:val="21"/>
          <w:szCs w:val="21"/>
        </w:rPr>
        <w:t>花 岡　正 幸</w:t>
      </w:r>
      <w:r w:rsidR="00EA1237">
        <w:rPr>
          <w:rFonts w:ascii="ＭＳ 明朝" w:eastAsia="ＭＳ 明朝" w:hAnsi="ＭＳ 明朝" w:hint="eastAsia"/>
          <w:sz w:val="21"/>
          <w:szCs w:val="21"/>
        </w:rPr>
        <w:t xml:space="preserve"> </w:t>
      </w:r>
      <w:r w:rsidR="00EA1237">
        <w:rPr>
          <w:rFonts w:ascii="ＭＳ 明朝" w:eastAsia="ＭＳ 明朝" w:hAnsi="ＭＳ 明朝"/>
          <w:sz w:val="21"/>
          <w:szCs w:val="21"/>
        </w:rPr>
        <w:t xml:space="preserve">  </w:t>
      </w:r>
      <w:r w:rsidRPr="00C14092">
        <w:rPr>
          <w:rFonts w:ascii="ＭＳ 明朝" w:eastAsia="ＭＳ 明朝" w:hAnsi="ＭＳ 明朝" w:hint="eastAsia"/>
          <w:sz w:val="21"/>
          <w:szCs w:val="21"/>
        </w:rPr>
        <w:t xml:space="preserve">　印</w:t>
      </w:r>
    </w:p>
    <w:p w14:paraId="75A2E5F9" w14:textId="77777777" w:rsidR="008D67A2" w:rsidRPr="00AF5644" w:rsidRDefault="008D67A2" w:rsidP="00EA1237">
      <w:pPr>
        <w:spacing w:line="340" w:lineRule="exact"/>
        <w:ind w:left="188" w:hangingChars="100" w:hanging="188"/>
        <w:jc w:val="left"/>
        <w:rPr>
          <w:rFonts w:ascii="ＭＳ 明朝" w:eastAsia="ＭＳ 明朝" w:hAnsi="ＭＳ 明朝"/>
          <w:sz w:val="21"/>
          <w:szCs w:val="21"/>
        </w:rPr>
      </w:pPr>
    </w:p>
    <w:p w14:paraId="6CB1BFD4" w14:textId="65EA89A4" w:rsidR="00BD77D5" w:rsidRDefault="0027032C" w:rsidP="00EA1237">
      <w:pPr>
        <w:spacing w:line="340" w:lineRule="exact"/>
        <w:ind w:leftChars="100" w:left="198" w:firstLineChars="2350" w:firstLine="4418"/>
        <w:jc w:val="left"/>
        <w:rPr>
          <w:rFonts w:ascii="ＭＳ 明朝" w:eastAsia="ＭＳ 明朝" w:hAnsi="ＭＳ 明朝"/>
          <w:sz w:val="21"/>
          <w:szCs w:val="21"/>
        </w:rPr>
      </w:pPr>
      <w:r w:rsidRPr="00AF5644">
        <w:rPr>
          <w:rFonts w:ascii="ＭＳ 明朝" w:eastAsia="ＭＳ 明朝" w:hAnsi="ＭＳ 明朝" w:hint="eastAsia"/>
          <w:sz w:val="21"/>
          <w:szCs w:val="21"/>
        </w:rPr>
        <w:t xml:space="preserve">乙　　</w:t>
      </w:r>
    </w:p>
    <w:p w14:paraId="02B51BC2" w14:textId="77777777" w:rsidR="00EA1237" w:rsidRDefault="00EA1237" w:rsidP="00EA1237">
      <w:pPr>
        <w:spacing w:line="340" w:lineRule="exact"/>
        <w:ind w:left="188" w:right="792" w:hangingChars="100" w:hanging="188"/>
        <w:rPr>
          <w:rFonts w:ascii="ＭＳ 明朝" w:eastAsia="ＭＳ 明朝" w:hAnsi="ＭＳ 明朝"/>
          <w:sz w:val="21"/>
          <w:szCs w:val="21"/>
        </w:rPr>
      </w:pPr>
    </w:p>
    <w:p w14:paraId="71AF3C88" w14:textId="3A213786" w:rsidR="00950616" w:rsidRPr="00AF5644" w:rsidRDefault="008B4A8A" w:rsidP="00EA1237">
      <w:pPr>
        <w:spacing w:line="340" w:lineRule="exact"/>
        <w:ind w:left="4" w:right="-58" w:firstLineChars="2000" w:firstLine="3760"/>
        <w:rPr>
          <w:rFonts w:ascii="ＭＳ 明朝" w:eastAsia="ＭＳ 明朝" w:hAnsi="ＭＳ 明朝"/>
          <w:sz w:val="21"/>
          <w:szCs w:val="21"/>
        </w:rPr>
      </w:pPr>
      <w:r>
        <w:rPr>
          <w:rFonts w:ascii="ＭＳ 明朝" w:eastAsia="ＭＳ 明朝" w:hAnsi="ＭＳ 明朝" w:hint="eastAsia"/>
          <w:sz w:val="21"/>
          <w:szCs w:val="21"/>
        </w:rPr>
        <w:t xml:space="preserve">　　　　　　　　　　　　　　　　　　　　　</w:t>
      </w:r>
      <w:r w:rsidR="00EA1237">
        <w:rPr>
          <w:rFonts w:ascii="ＭＳ 明朝" w:eastAsia="ＭＳ 明朝" w:hAnsi="ＭＳ 明朝" w:hint="eastAsia"/>
          <w:sz w:val="21"/>
          <w:szCs w:val="21"/>
        </w:rPr>
        <w:t xml:space="preserve"> </w:t>
      </w:r>
      <w:r w:rsidR="00EA1237">
        <w:rPr>
          <w:rFonts w:ascii="ＭＳ 明朝" w:eastAsia="ＭＳ 明朝" w:hAnsi="ＭＳ 明朝"/>
          <w:sz w:val="21"/>
          <w:szCs w:val="21"/>
        </w:rPr>
        <w:t xml:space="preserve">       </w:t>
      </w:r>
      <w:r>
        <w:rPr>
          <w:rFonts w:ascii="ＭＳ 明朝" w:eastAsia="ＭＳ 明朝" w:hAnsi="ＭＳ 明朝" w:hint="eastAsia"/>
          <w:sz w:val="21"/>
          <w:szCs w:val="21"/>
        </w:rPr>
        <w:t>印</w:t>
      </w:r>
    </w:p>
    <w:sectPr w:rsidR="00950616" w:rsidRPr="00AF5644" w:rsidSect="00101525">
      <w:headerReference w:type="default" r:id="rId12"/>
      <w:footerReference w:type="even" r:id="rId13"/>
      <w:footerReference w:type="default" r:id="rId14"/>
      <w:headerReference w:type="first" r:id="rId15"/>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信大CCR" w:date="2018-12-07T15:23:00Z" w:initials="C">
    <w:p w14:paraId="7A99A024" w14:textId="1E5EEE1A" w:rsidR="0027032C" w:rsidRDefault="0027032C">
      <w:pPr>
        <w:pStyle w:val="ad"/>
      </w:pPr>
      <w:r>
        <w:rPr>
          <w:rStyle w:val="ac"/>
        </w:rPr>
        <w:annotationRef/>
      </w:r>
      <w:r>
        <w:rPr>
          <w:rFonts w:hint="eastAsia"/>
        </w:rPr>
        <w:t>治験依頼書に記載されたものと同じ内容を記入</w:t>
      </w:r>
    </w:p>
  </w:comment>
  <w:comment w:id="1" w:author="信大CCR" w:date="2018-12-07T15:24:00Z" w:initials="C">
    <w:p w14:paraId="4DED873F" w14:textId="63FB1309" w:rsidR="0027032C" w:rsidRDefault="0027032C">
      <w:pPr>
        <w:pStyle w:val="ad"/>
      </w:pPr>
      <w:r>
        <w:rPr>
          <w:rStyle w:val="ac"/>
        </w:rPr>
        <w:annotationRef/>
      </w:r>
      <w:r w:rsidRPr="00E05B42">
        <w:rPr>
          <w:rFonts w:hint="eastAsia"/>
        </w:rPr>
        <w:t>観察期脱落症例も含めて登録症例とする場合には、</w:t>
      </w:r>
      <w:r w:rsidRPr="00E05B42">
        <w:rPr>
          <w:rFonts w:hint="eastAsia"/>
          <w:color w:val="FF0000"/>
        </w:rPr>
        <w:t>（観察期脱落症例も含む）</w:t>
      </w:r>
      <w:r>
        <w:rPr>
          <w:rFonts w:hint="eastAsia"/>
        </w:rPr>
        <w:t>とする</w:t>
      </w:r>
    </w:p>
  </w:comment>
  <w:comment w:id="2" w:author="信大CCR" w:date="2018-11-09T11:01:00Z" w:initials="C">
    <w:p w14:paraId="5FBA2627" w14:textId="77777777" w:rsidR="0027032C" w:rsidRPr="00E05B42" w:rsidRDefault="0027032C" w:rsidP="0027032C">
      <w:pPr>
        <w:pStyle w:val="ad"/>
      </w:pPr>
      <w:r>
        <w:rPr>
          <w:rStyle w:val="ac"/>
        </w:rPr>
        <w:annotationRef/>
      </w:r>
      <w:r w:rsidRPr="00E05B42">
        <w:rPr>
          <w:rFonts w:hint="eastAsia"/>
        </w:rPr>
        <w:t>原則治験実施期間とする</w:t>
      </w:r>
    </w:p>
  </w:comment>
  <w:comment w:id="3" w:author="信大CCR" w:date="2018-11-09T11:07:00Z" w:initials="C">
    <w:p w14:paraId="0356930B" w14:textId="77777777" w:rsidR="0027032C" w:rsidRDefault="0027032C" w:rsidP="0027032C">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2B53BD8D" w14:textId="77777777" w:rsidR="0027032C" w:rsidRPr="00F3571D" w:rsidRDefault="0027032C" w:rsidP="0027032C">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2-19T08:32:00Z" w:initials="C">
    <w:p w14:paraId="5F6EF7FA" w14:textId="75A6A9E8" w:rsidR="00A94B82" w:rsidRDefault="00A94B82">
      <w:pPr>
        <w:pStyle w:val="ad"/>
      </w:pPr>
      <w:r>
        <w:rPr>
          <w:rStyle w:val="ac"/>
        </w:rPr>
        <w:annotationRef/>
      </w:r>
      <w:r>
        <w:rPr>
          <w:rFonts w:hint="eastAsia"/>
        </w:rPr>
        <w:t>適用回数によって、どちらかを選択</w:t>
      </w:r>
      <w:r w:rsidR="006A63B7">
        <w:rPr>
          <w:rFonts w:hint="eastAsia"/>
        </w:rPr>
        <w:t>し</w:t>
      </w:r>
      <w:r>
        <w:rPr>
          <w:rFonts w:hint="eastAsia"/>
        </w:rPr>
        <w:t>、不要な部分は削除する</w:t>
      </w:r>
    </w:p>
  </w:comment>
  <w:comment w:id="5" w:author="信大CCR" w:date="2023-03-22T11:07:00Z" w:initials="c">
    <w:p w14:paraId="4146A895" w14:textId="77777777" w:rsidR="00E13AA6" w:rsidRDefault="00E13AA6" w:rsidP="001B0168">
      <w:pPr>
        <w:pStyle w:val="ad"/>
      </w:pPr>
      <w:r>
        <w:rPr>
          <w:rStyle w:val="ac"/>
        </w:rPr>
        <w:annotationRef/>
      </w:r>
      <w:r>
        <w:rPr>
          <w:rFonts w:hint="eastAsia"/>
        </w:rPr>
        <w:t>②以降、該当しない場合は、削除する</w:t>
      </w:r>
    </w:p>
  </w:comment>
  <w:comment w:id="9" w:author="信大CCR" w:date="2018-11-09T12:01:00Z" w:initials="C">
    <w:p w14:paraId="066B1879" w14:textId="76A4F722" w:rsidR="003F7C90" w:rsidRDefault="003F7C90" w:rsidP="003F7C90">
      <w:pPr>
        <w:pStyle w:val="ad"/>
      </w:pPr>
      <w:r>
        <w:rPr>
          <w:rStyle w:val="ac"/>
        </w:rPr>
        <w:annotationRef/>
      </w:r>
      <w:r>
        <w:rPr>
          <w:rFonts w:hint="eastAsia"/>
        </w:rPr>
        <w:t>該当しない場合は、削除または変更する</w:t>
      </w:r>
    </w:p>
  </w:comment>
  <w:comment w:id="10" w:author="信大CCR" w:date="2018-11-09T12:04:00Z" w:initials="C">
    <w:p w14:paraId="6290A1AB" w14:textId="77777777" w:rsidR="00463CF5" w:rsidRDefault="00463CF5" w:rsidP="00463CF5">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12" w:author="信大CCR" w:date="2018-11-09T13:44:00Z" w:initials="C">
    <w:p w14:paraId="1181B14B" w14:textId="77777777" w:rsidR="00E622E9" w:rsidRDefault="00E622E9" w:rsidP="00E622E9">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3" w:author="信大CCR" w:date="2018-12-11T11:10:00Z" w:initials="C">
    <w:p w14:paraId="6120E0C9" w14:textId="04E90928" w:rsidR="00E622E9" w:rsidRDefault="00E622E9">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A99A024" w15:done="0"/>
  <w15:commentEx w15:paraId="4DED873F" w15:done="0"/>
  <w15:commentEx w15:paraId="5FBA2627" w15:done="0"/>
  <w15:commentEx w15:paraId="2B53BD8D" w15:done="0"/>
  <w15:commentEx w15:paraId="5F6EF7FA" w15:done="0"/>
  <w15:commentEx w15:paraId="4146A895" w15:done="0"/>
  <w15:commentEx w15:paraId="066B1879" w15:done="0"/>
  <w15:commentEx w15:paraId="6290A1AB" w15:done="0"/>
  <w15:commentEx w15:paraId="1181B14B" w15:done="0"/>
  <w15:commentEx w15:paraId="6120E0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7C55FE9" w16cex:dateUtc="2023-03-22T0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A99A024" w16cid:durableId="23D91BC9"/>
  <w16cid:commentId w16cid:paraId="4DED873F" w16cid:durableId="23D91BCA"/>
  <w16cid:commentId w16cid:paraId="5FBA2627" w16cid:durableId="23D91BCB"/>
  <w16cid:commentId w16cid:paraId="2B53BD8D" w16cid:durableId="23D91BCC"/>
  <w16cid:commentId w16cid:paraId="5F6EF7FA" w16cid:durableId="23D91BCD"/>
  <w16cid:commentId w16cid:paraId="4146A895" w16cid:durableId="27C55FE9"/>
  <w16cid:commentId w16cid:paraId="066B1879" w16cid:durableId="23D91BCF"/>
  <w16cid:commentId w16cid:paraId="6290A1AB" w16cid:durableId="23D91BD0"/>
  <w16cid:commentId w16cid:paraId="1181B14B" w16cid:durableId="23D91BD1"/>
  <w16cid:commentId w16cid:paraId="6120E0C9" w16cid:durableId="23D91BD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11921" w14:textId="77777777" w:rsidR="00274F67" w:rsidRDefault="00274F67">
      <w:r>
        <w:separator/>
      </w:r>
    </w:p>
  </w:endnote>
  <w:endnote w:type="continuationSeparator" w:id="0">
    <w:p w14:paraId="4C7EA3FE" w14:textId="77777777" w:rsidR="00274F67" w:rsidRDefault="00274F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7DA27" w14:textId="77777777" w:rsidR="00B075D1" w:rsidRDefault="00B075D1" w:rsidP="005C2640">
    <w:pPr>
      <w:pStyle w:val="a6"/>
      <w:framePr w:wrap="around" w:vAnchor="text" w:hAnchor="margin" w:xAlign="right" w:y="1"/>
      <w:numPr>
        <w:ins w:id="14" w:author="igaku032" w:date="2005-12-15T19:25:00Z"/>
      </w:numPr>
      <w:rPr>
        <w:ins w:id="15" w:author="igaku032" w:date="2005-12-15T19:25:00Z"/>
        <w:rStyle w:val="ae"/>
      </w:rPr>
    </w:pPr>
    <w:ins w:id="16" w:author="igaku032" w:date="2005-12-15T19:25:00Z">
      <w:r>
        <w:rPr>
          <w:rStyle w:val="ae"/>
        </w:rPr>
        <w:fldChar w:fldCharType="begin"/>
      </w:r>
      <w:r>
        <w:rPr>
          <w:rStyle w:val="ae"/>
        </w:rPr>
        <w:instrText xml:space="preserve">PAGE  </w:instrText>
      </w:r>
      <w:r>
        <w:rPr>
          <w:rStyle w:val="ae"/>
        </w:rPr>
        <w:fldChar w:fldCharType="end"/>
      </w:r>
    </w:ins>
  </w:p>
  <w:p w14:paraId="4B68C789" w14:textId="77777777" w:rsidR="00B075D1" w:rsidRDefault="00B075D1">
    <w:pPr>
      <w:pStyle w:val="a6"/>
      <w:ind w:right="360"/>
      <w:pPrChange w:id="17"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7DDDFD" w14:textId="279ADDA7" w:rsidR="002C3A03" w:rsidRDefault="002C3A03">
    <w:pPr>
      <w:pStyle w:val="a6"/>
      <w:jc w:val="center"/>
    </w:pPr>
    <w:r>
      <w:fldChar w:fldCharType="begin"/>
    </w:r>
    <w:r>
      <w:instrText>PAGE   \* MERGEFORMAT</w:instrText>
    </w:r>
    <w:r>
      <w:fldChar w:fldCharType="separate"/>
    </w:r>
    <w:r w:rsidR="004040DE" w:rsidRPr="004040DE">
      <w:rPr>
        <w:noProof/>
        <w:lang w:val="ja-JP"/>
      </w:rPr>
      <w:t>1</w:t>
    </w:r>
    <w:r>
      <w:fldChar w:fldCharType="end"/>
    </w:r>
  </w:p>
  <w:p w14:paraId="61BA3296" w14:textId="77777777" w:rsidR="00B075D1" w:rsidRDefault="00B075D1"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D3C48" w14:textId="77777777" w:rsidR="00274F67" w:rsidRDefault="00274F67">
      <w:r>
        <w:separator/>
      </w:r>
    </w:p>
  </w:footnote>
  <w:footnote w:type="continuationSeparator" w:id="0">
    <w:p w14:paraId="69F54EF3" w14:textId="77777777" w:rsidR="00274F67" w:rsidRDefault="00274F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F502C" w14:textId="77777777" w:rsidR="002C3A03" w:rsidRDefault="002C3A03">
    <w:pPr>
      <w:pStyle w:val="a5"/>
    </w:pPr>
  </w:p>
  <w:p w14:paraId="58D3A5A3" w14:textId="71D2043B" w:rsidR="002C3A03" w:rsidRDefault="002C3A03">
    <w:pPr>
      <w:pStyle w:val="a5"/>
    </w:pPr>
    <w:r>
      <w:rPr>
        <w:rFonts w:hint="eastAsia"/>
      </w:rPr>
      <w:t>信大契約書式</w:t>
    </w:r>
    <w:r w:rsidR="001D016A">
      <w:rPr>
        <w:rFonts w:hint="eastAsia"/>
      </w:rPr>
      <w:t>1-5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93269" w14:textId="77777777" w:rsidR="00B075D1" w:rsidRPr="0032450B" w:rsidRDefault="00D322EF">
    <w:pPr>
      <w:pStyle w:val="a5"/>
      <w:numPr>
        <w:ins w:id="18" w:author="Unknown"/>
      </w:numPr>
      <w:rPr>
        <w:rFonts w:eastAsia="ＭＳ 明朝"/>
      </w:rPr>
    </w:pPr>
    <w:r>
      <w:rPr>
        <w:rFonts w:hint="eastAsia"/>
      </w:rPr>
      <w:t xml:space="preserve">　</w:t>
    </w:r>
    <w:r w:rsidRPr="00D322EF">
      <w:rPr>
        <w:rFonts w:ascii="ＭＳ 明朝" w:eastAsia="ＭＳ 明朝" w:hAnsi="ＭＳ 明朝" w:hint="eastAsia"/>
      </w:rPr>
      <w:t xml:space="preserve">　　　　　　　　　　　　　　　　　　　</w:t>
    </w:r>
    <w:r>
      <w:rPr>
        <w:rFonts w:ascii="ＭＳ 明朝" w:eastAsia="ＭＳ 明朝" w:hAnsi="ＭＳ 明朝" w:hint="eastAsia"/>
      </w:rPr>
      <w:t xml:space="preserve">　</w:t>
    </w:r>
    <w:r w:rsidRPr="00D322EF">
      <w:rPr>
        <w:rFonts w:ascii="ＭＳ 明朝" w:eastAsia="ＭＳ 明朝" w:hAnsi="ＭＳ 明朝"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4FC46259"/>
    <w:multiLevelType w:val="hybridMultilevel"/>
    <w:tmpl w:val="5070425C"/>
    <w:lvl w:ilvl="0" w:tplc="0100963E">
      <w:start w:val="1"/>
      <w:numFmt w:val="decimalFullWidth"/>
      <w:lvlText w:val="（%1）"/>
      <w:lvlJc w:val="left"/>
      <w:pPr>
        <w:ind w:left="938" w:hanging="750"/>
      </w:pPr>
      <w:rPr>
        <w:rFonts w:hint="default"/>
      </w:rPr>
    </w:lvl>
    <w:lvl w:ilvl="1" w:tplc="04090017" w:tentative="1">
      <w:start w:val="1"/>
      <w:numFmt w:val="aiueoFullWidth"/>
      <w:lvlText w:val="(%2)"/>
      <w:lvlJc w:val="left"/>
      <w:pPr>
        <w:ind w:left="1028" w:hanging="420"/>
      </w:pPr>
    </w:lvl>
    <w:lvl w:ilvl="2" w:tplc="04090011" w:tentative="1">
      <w:start w:val="1"/>
      <w:numFmt w:val="decimalEnclosedCircle"/>
      <w:lvlText w:val="%3"/>
      <w:lvlJc w:val="left"/>
      <w:pPr>
        <w:ind w:left="1448" w:hanging="420"/>
      </w:pPr>
    </w:lvl>
    <w:lvl w:ilvl="3" w:tplc="0409000F" w:tentative="1">
      <w:start w:val="1"/>
      <w:numFmt w:val="decimal"/>
      <w:lvlText w:val="%4."/>
      <w:lvlJc w:val="left"/>
      <w:pPr>
        <w:ind w:left="1868" w:hanging="420"/>
      </w:pPr>
    </w:lvl>
    <w:lvl w:ilvl="4" w:tplc="04090017" w:tentative="1">
      <w:start w:val="1"/>
      <w:numFmt w:val="aiueoFullWidth"/>
      <w:lvlText w:val="(%5)"/>
      <w:lvlJc w:val="left"/>
      <w:pPr>
        <w:ind w:left="2288" w:hanging="420"/>
      </w:pPr>
    </w:lvl>
    <w:lvl w:ilvl="5" w:tplc="04090011" w:tentative="1">
      <w:start w:val="1"/>
      <w:numFmt w:val="decimalEnclosedCircle"/>
      <w:lvlText w:val="%6"/>
      <w:lvlJc w:val="left"/>
      <w:pPr>
        <w:ind w:left="2708" w:hanging="420"/>
      </w:pPr>
    </w:lvl>
    <w:lvl w:ilvl="6" w:tplc="0409000F" w:tentative="1">
      <w:start w:val="1"/>
      <w:numFmt w:val="decimal"/>
      <w:lvlText w:val="%7."/>
      <w:lvlJc w:val="left"/>
      <w:pPr>
        <w:ind w:left="3128" w:hanging="420"/>
      </w:pPr>
    </w:lvl>
    <w:lvl w:ilvl="7" w:tplc="04090017" w:tentative="1">
      <w:start w:val="1"/>
      <w:numFmt w:val="aiueoFullWidth"/>
      <w:lvlText w:val="(%8)"/>
      <w:lvlJc w:val="left"/>
      <w:pPr>
        <w:ind w:left="3548" w:hanging="420"/>
      </w:pPr>
    </w:lvl>
    <w:lvl w:ilvl="8" w:tplc="04090011" w:tentative="1">
      <w:start w:val="1"/>
      <w:numFmt w:val="decimalEnclosedCircle"/>
      <w:lvlText w:val="%9"/>
      <w:lvlJc w:val="left"/>
      <w:pPr>
        <w:ind w:left="3968" w:hanging="420"/>
      </w:pPr>
    </w:lvl>
  </w:abstractNum>
  <w:abstractNum w:abstractNumId="5"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6"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501433064">
    <w:abstractNumId w:val="2"/>
  </w:num>
  <w:num w:numId="2" w16cid:durableId="1098986884">
    <w:abstractNumId w:val="6"/>
  </w:num>
  <w:num w:numId="3" w16cid:durableId="1837455132">
    <w:abstractNumId w:val="0"/>
  </w:num>
  <w:num w:numId="4" w16cid:durableId="1558399129">
    <w:abstractNumId w:val="1"/>
  </w:num>
  <w:num w:numId="5" w16cid:durableId="981883562">
    <w:abstractNumId w:val="3"/>
  </w:num>
  <w:num w:numId="6" w16cid:durableId="1614289141">
    <w:abstractNumId w:val="5"/>
  </w:num>
  <w:num w:numId="7" w16cid:durableId="1984769231">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5A"/>
    <w:rsid w:val="00002166"/>
    <w:rsid w:val="000156BA"/>
    <w:rsid w:val="00022C9D"/>
    <w:rsid w:val="0002444F"/>
    <w:rsid w:val="00061C30"/>
    <w:rsid w:val="00073C17"/>
    <w:rsid w:val="00077A60"/>
    <w:rsid w:val="00080800"/>
    <w:rsid w:val="00090D12"/>
    <w:rsid w:val="0009469E"/>
    <w:rsid w:val="00096207"/>
    <w:rsid w:val="000A63F3"/>
    <w:rsid w:val="000C3750"/>
    <w:rsid w:val="000D00C1"/>
    <w:rsid w:val="000D0DC6"/>
    <w:rsid w:val="000D3A63"/>
    <w:rsid w:val="000D72D1"/>
    <w:rsid w:val="000E0BF8"/>
    <w:rsid w:val="000E425C"/>
    <w:rsid w:val="000E4B1A"/>
    <w:rsid w:val="000F0403"/>
    <w:rsid w:val="000F15E1"/>
    <w:rsid w:val="00101525"/>
    <w:rsid w:val="00110C25"/>
    <w:rsid w:val="00111BEE"/>
    <w:rsid w:val="001126AE"/>
    <w:rsid w:val="00124A2E"/>
    <w:rsid w:val="001273AE"/>
    <w:rsid w:val="00127AE2"/>
    <w:rsid w:val="0013169A"/>
    <w:rsid w:val="00140C93"/>
    <w:rsid w:val="001572AC"/>
    <w:rsid w:val="0017005C"/>
    <w:rsid w:val="00173604"/>
    <w:rsid w:val="00184405"/>
    <w:rsid w:val="0018646F"/>
    <w:rsid w:val="00192FA5"/>
    <w:rsid w:val="001A12E4"/>
    <w:rsid w:val="001A2112"/>
    <w:rsid w:val="001A3872"/>
    <w:rsid w:val="001A4C2E"/>
    <w:rsid w:val="001B619E"/>
    <w:rsid w:val="001C074A"/>
    <w:rsid w:val="001C5154"/>
    <w:rsid w:val="001C7AC5"/>
    <w:rsid w:val="001D016A"/>
    <w:rsid w:val="001D0DE8"/>
    <w:rsid w:val="001D2F47"/>
    <w:rsid w:val="001D46E5"/>
    <w:rsid w:val="001E4D73"/>
    <w:rsid w:val="002054DC"/>
    <w:rsid w:val="00207C41"/>
    <w:rsid w:val="00222275"/>
    <w:rsid w:val="0022285F"/>
    <w:rsid w:val="00224D7D"/>
    <w:rsid w:val="00224E58"/>
    <w:rsid w:val="00225E56"/>
    <w:rsid w:val="002511B1"/>
    <w:rsid w:val="00251E3A"/>
    <w:rsid w:val="00253F91"/>
    <w:rsid w:val="00255B11"/>
    <w:rsid w:val="002573EB"/>
    <w:rsid w:val="00262E12"/>
    <w:rsid w:val="00263DF2"/>
    <w:rsid w:val="00265D91"/>
    <w:rsid w:val="002666B6"/>
    <w:rsid w:val="0027032C"/>
    <w:rsid w:val="00274F67"/>
    <w:rsid w:val="00282D92"/>
    <w:rsid w:val="002A4C55"/>
    <w:rsid w:val="002B0466"/>
    <w:rsid w:val="002C192B"/>
    <w:rsid w:val="002C3A03"/>
    <w:rsid w:val="002E0D4F"/>
    <w:rsid w:val="002E600A"/>
    <w:rsid w:val="002F416E"/>
    <w:rsid w:val="002F43B5"/>
    <w:rsid w:val="00304453"/>
    <w:rsid w:val="0032450B"/>
    <w:rsid w:val="00332BA4"/>
    <w:rsid w:val="003339BF"/>
    <w:rsid w:val="0034264D"/>
    <w:rsid w:val="00351D17"/>
    <w:rsid w:val="00354D56"/>
    <w:rsid w:val="003551F6"/>
    <w:rsid w:val="00366425"/>
    <w:rsid w:val="0037192B"/>
    <w:rsid w:val="00385446"/>
    <w:rsid w:val="0039201B"/>
    <w:rsid w:val="003933A4"/>
    <w:rsid w:val="00393760"/>
    <w:rsid w:val="003A2D73"/>
    <w:rsid w:val="003A5A40"/>
    <w:rsid w:val="003A6150"/>
    <w:rsid w:val="003A7EC2"/>
    <w:rsid w:val="003B1559"/>
    <w:rsid w:val="003B566B"/>
    <w:rsid w:val="003C3589"/>
    <w:rsid w:val="003F2847"/>
    <w:rsid w:val="003F40EA"/>
    <w:rsid w:val="003F696B"/>
    <w:rsid w:val="003F7C90"/>
    <w:rsid w:val="004040DE"/>
    <w:rsid w:val="0040571F"/>
    <w:rsid w:val="00411999"/>
    <w:rsid w:val="0042270E"/>
    <w:rsid w:val="00423C57"/>
    <w:rsid w:val="0042421A"/>
    <w:rsid w:val="00434E04"/>
    <w:rsid w:val="004419A7"/>
    <w:rsid w:val="00441C59"/>
    <w:rsid w:val="00446F7A"/>
    <w:rsid w:val="00450871"/>
    <w:rsid w:val="00463CF5"/>
    <w:rsid w:val="00463E8C"/>
    <w:rsid w:val="00465418"/>
    <w:rsid w:val="00473EF9"/>
    <w:rsid w:val="00477160"/>
    <w:rsid w:val="00484F5A"/>
    <w:rsid w:val="004853DA"/>
    <w:rsid w:val="00491154"/>
    <w:rsid w:val="004959A4"/>
    <w:rsid w:val="004A47A5"/>
    <w:rsid w:val="004B4D33"/>
    <w:rsid w:val="004B6991"/>
    <w:rsid w:val="004D328B"/>
    <w:rsid w:val="004D48F4"/>
    <w:rsid w:val="004E2EAC"/>
    <w:rsid w:val="004E55E0"/>
    <w:rsid w:val="004E73A4"/>
    <w:rsid w:val="00501645"/>
    <w:rsid w:val="005109F6"/>
    <w:rsid w:val="00513D0E"/>
    <w:rsid w:val="00515EEA"/>
    <w:rsid w:val="00516470"/>
    <w:rsid w:val="005259DC"/>
    <w:rsid w:val="005368B2"/>
    <w:rsid w:val="00541373"/>
    <w:rsid w:val="00545075"/>
    <w:rsid w:val="0054741D"/>
    <w:rsid w:val="00551F31"/>
    <w:rsid w:val="0055296F"/>
    <w:rsid w:val="00552A05"/>
    <w:rsid w:val="005637AD"/>
    <w:rsid w:val="00567553"/>
    <w:rsid w:val="0057253C"/>
    <w:rsid w:val="005805F0"/>
    <w:rsid w:val="00583C3C"/>
    <w:rsid w:val="005917EF"/>
    <w:rsid w:val="00592012"/>
    <w:rsid w:val="0059692F"/>
    <w:rsid w:val="005A15D2"/>
    <w:rsid w:val="005A1EE5"/>
    <w:rsid w:val="005B401D"/>
    <w:rsid w:val="005B742C"/>
    <w:rsid w:val="005C2640"/>
    <w:rsid w:val="005C3F10"/>
    <w:rsid w:val="005C508A"/>
    <w:rsid w:val="005C7C46"/>
    <w:rsid w:val="005D3FF8"/>
    <w:rsid w:val="005D792F"/>
    <w:rsid w:val="005E5880"/>
    <w:rsid w:val="005F190D"/>
    <w:rsid w:val="0060513B"/>
    <w:rsid w:val="006053AB"/>
    <w:rsid w:val="00607EA5"/>
    <w:rsid w:val="00610CEA"/>
    <w:rsid w:val="006204C1"/>
    <w:rsid w:val="0062350D"/>
    <w:rsid w:val="00630DBE"/>
    <w:rsid w:val="006378A6"/>
    <w:rsid w:val="00650831"/>
    <w:rsid w:val="00653B9E"/>
    <w:rsid w:val="00657BEB"/>
    <w:rsid w:val="00663442"/>
    <w:rsid w:val="0066448B"/>
    <w:rsid w:val="006711C4"/>
    <w:rsid w:val="006734C1"/>
    <w:rsid w:val="00673758"/>
    <w:rsid w:val="00675692"/>
    <w:rsid w:val="00677CE3"/>
    <w:rsid w:val="0068482F"/>
    <w:rsid w:val="00686042"/>
    <w:rsid w:val="00687B1D"/>
    <w:rsid w:val="006965CD"/>
    <w:rsid w:val="006A63B7"/>
    <w:rsid w:val="006B4791"/>
    <w:rsid w:val="006B76A9"/>
    <w:rsid w:val="006C2AA1"/>
    <w:rsid w:val="006C4325"/>
    <w:rsid w:val="006D2028"/>
    <w:rsid w:val="006E47D0"/>
    <w:rsid w:val="006F5144"/>
    <w:rsid w:val="007002D8"/>
    <w:rsid w:val="00700836"/>
    <w:rsid w:val="0070639B"/>
    <w:rsid w:val="007107EC"/>
    <w:rsid w:val="00722A2C"/>
    <w:rsid w:val="0074635A"/>
    <w:rsid w:val="00746F23"/>
    <w:rsid w:val="00750356"/>
    <w:rsid w:val="00765D85"/>
    <w:rsid w:val="00773423"/>
    <w:rsid w:val="00785774"/>
    <w:rsid w:val="007A5127"/>
    <w:rsid w:val="007B5D6C"/>
    <w:rsid w:val="007B7122"/>
    <w:rsid w:val="007C27CF"/>
    <w:rsid w:val="007E0626"/>
    <w:rsid w:val="007E49C7"/>
    <w:rsid w:val="007E648B"/>
    <w:rsid w:val="007F4B9D"/>
    <w:rsid w:val="007F71DA"/>
    <w:rsid w:val="00811700"/>
    <w:rsid w:val="00815582"/>
    <w:rsid w:val="00837ADD"/>
    <w:rsid w:val="00865DB8"/>
    <w:rsid w:val="00877212"/>
    <w:rsid w:val="00884ADC"/>
    <w:rsid w:val="00884B99"/>
    <w:rsid w:val="008975FF"/>
    <w:rsid w:val="008A0F6F"/>
    <w:rsid w:val="008A394A"/>
    <w:rsid w:val="008A4265"/>
    <w:rsid w:val="008B4A8A"/>
    <w:rsid w:val="008B742A"/>
    <w:rsid w:val="008C15F4"/>
    <w:rsid w:val="008C63BB"/>
    <w:rsid w:val="008D37B6"/>
    <w:rsid w:val="008D67A2"/>
    <w:rsid w:val="008E18E8"/>
    <w:rsid w:val="008E2F19"/>
    <w:rsid w:val="008E7688"/>
    <w:rsid w:val="00917DEC"/>
    <w:rsid w:val="00920F72"/>
    <w:rsid w:val="0092326B"/>
    <w:rsid w:val="00923E8F"/>
    <w:rsid w:val="00950616"/>
    <w:rsid w:val="00952F79"/>
    <w:rsid w:val="009552A3"/>
    <w:rsid w:val="00960019"/>
    <w:rsid w:val="00970629"/>
    <w:rsid w:val="009868F5"/>
    <w:rsid w:val="009A7DFD"/>
    <w:rsid w:val="009B08B2"/>
    <w:rsid w:val="009B1952"/>
    <w:rsid w:val="009B1D66"/>
    <w:rsid w:val="009C3F3B"/>
    <w:rsid w:val="009C7816"/>
    <w:rsid w:val="009D4C0A"/>
    <w:rsid w:val="009E046F"/>
    <w:rsid w:val="009E4657"/>
    <w:rsid w:val="009E4DA9"/>
    <w:rsid w:val="009E7834"/>
    <w:rsid w:val="00A06BED"/>
    <w:rsid w:val="00A23519"/>
    <w:rsid w:val="00A32A9E"/>
    <w:rsid w:val="00A3478C"/>
    <w:rsid w:val="00A44B82"/>
    <w:rsid w:val="00A60273"/>
    <w:rsid w:val="00A60E60"/>
    <w:rsid w:val="00A713B3"/>
    <w:rsid w:val="00A87850"/>
    <w:rsid w:val="00A91753"/>
    <w:rsid w:val="00A94B82"/>
    <w:rsid w:val="00AA36F9"/>
    <w:rsid w:val="00AA3FA3"/>
    <w:rsid w:val="00AB0F9B"/>
    <w:rsid w:val="00AB47C7"/>
    <w:rsid w:val="00AB49E3"/>
    <w:rsid w:val="00AB6966"/>
    <w:rsid w:val="00AC36B8"/>
    <w:rsid w:val="00AC3C98"/>
    <w:rsid w:val="00AD14DC"/>
    <w:rsid w:val="00AD4A8F"/>
    <w:rsid w:val="00AD5603"/>
    <w:rsid w:val="00AF53C2"/>
    <w:rsid w:val="00AF5644"/>
    <w:rsid w:val="00AF64C9"/>
    <w:rsid w:val="00B0517D"/>
    <w:rsid w:val="00B075D1"/>
    <w:rsid w:val="00B14EC3"/>
    <w:rsid w:val="00B23E4B"/>
    <w:rsid w:val="00B30F81"/>
    <w:rsid w:val="00B33E75"/>
    <w:rsid w:val="00B35888"/>
    <w:rsid w:val="00B519BC"/>
    <w:rsid w:val="00B51D3E"/>
    <w:rsid w:val="00B54517"/>
    <w:rsid w:val="00B60768"/>
    <w:rsid w:val="00B63638"/>
    <w:rsid w:val="00B70384"/>
    <w:rsid w:val="00B73AFA"/>
    <w:rsid w:val="00B745C9"/>
    <w:rsid w:val="00B749C1"/>
    <w:rsid w:val="00B770FB"/>
    <w:rsid w:val="00B859E1"/>
    <w:rsid w:val="00B93D79"/>
    <w:rsid w:val="00BA3261"/>
    <w:rsid w:val="00BB0C9F"/>
    <w:rsid w:val="00BB3265"/>
    <w:rsid w:val="00BC14DA"/>
    <w:rsid w:val="00BD6344"/>
    <w:rsid w:val="00BD6523"/>
    <w:rsid w:val="00BD77D5"/>
    <w:rsid w:val="00BE0D8B"/>
    <w:rsid w:val="00BF1494"/>
    <w:rsid w:val="00BF3A8C"/>
    <w:rsid w:val="00BF3C09"/>
    <w:rsid w:val="00C01410"/>
    <w:rsid w:val="00C023C7"/>
    <w:rsid w:val="00C1169E"/>
    <w:rsid w:val="00C12962"/>
    <w:rsid w:val="00C14092"/>
    <w:rsid w:val="00C14C4C"/>
    <w:rsid w:val="00C2213E"/>
    <w:rsid w:val="00C33573"/>
    <w:rsid w:val="00C40E75"/>
    <w:rsid w:val="00C441BE"/>
    <w:rsid w:val="00C44A2E"/>
    <w:rsid w:val="00C47BF0"/>
    <w:rsid w:val="00C50F11"/>
    <w:rsid w:val="00C5602F"/>
    <w:rsid w:val="00C627A9"/>
    <w:rsid w:val="00C716A2"/>
    <w:rsid w:val="00C717CC"/>
    <w:rsid w:val="00C75A56"/>
    <w:rsid w:val="00C765D9"/>
    <w:rsid w:val="00C80D56"/>
    <w:rsid w:val="00C86535"/>
    <w:rsid w:val="00C9336D"/>
    <w:rsid w:val="00C94B07"/>
    <w:rsid w:val="00C951B0"/>
    <w:rsid w:val="00C97C4F"/>
    <w:rsid w:val="00CB43D6"/>
    <w:rsid w:val="00CB6A4D"/>
    <w:rsid w:val="00CB6E74"/>
    <w:rsid w:val="00CD3BB2"/>
    <w:rsid w:val="00CD5AA2"/>
    <w:rsid w:val="00CE1F26"/>
    <w:rsid w:val="00CE703A"/>
    <w:rsid w:val="00CF22ED"/>
    <w:rsid w:val="00D17E79"/>
    <w:rsid w:val="00D27CC2"/>
    <w:rsid w:val="00D322EF"/>
    <w:rsid w:val="00D33062"/>
    <w:rsid w:val="00D407EB"/>
    <w:rsid w:val="00D41099"/>
    <w:rsid w:val="00D6555F"/>
    <w:rsid w:val="00D65E58"/>
    <w:rsid w:val="00D712D2"/>
    <w:rsid w:val="00D86530"/>
    <w:rsid w:val="00DA227F"/>
    <w:rsid w:val="00DA22C9"/>
    <w:rsid w:val="00DA7FB7"/>
    <w:rsid w:val="00DB66B7"/>
    <w:rsid w:val="00DB71E4"/>
    <w:rsid w:val="00DC3592"/>
    <w:rsid w:val="00DC78FA"/>
    <w:rsid w:val="00DE6893"/>
    <w:rsid w:val="00DE6E87"/>
    <w:rsid w:val="00E13675"/>
    <w:rsid w:val="00E13AA6"/>
    <w:rsid w:val="00E17684"/>
    <w:rsid w:val="00E2154E"/>
    <w:rsid w:val="00E25EA3"/>
    <w:rsid w:val="00E3717B"/>
    <w:rsid w:val="00E51328"/>
    <w:rsid w:val="00E51DCA"/>
    <w:rsid w:val="00E52510"/>
    <w:rsid w:val="00E60F16"/>
    <w:rsid w:val="00E622E9"/>
    <w:rsid w:val="00E72E70"/>
    <w:rsid w:val="00E76098"/>
    <w:rsid w:val="00E82AB6"/>
    <w:rsid w:val="00E8505C"/>
    <w:rsid w:val="00E952CB"/>
    <w:rsid w:val="00E96DAE"/>
    <w:rsid w:val="00EA1237"/>
    <w:rsid w:val="00EB2785"/>
    <w:rsid w:val="00EB5B86"/>
    <w:rsid w:val="00ED7FA9"/>
    <w:rsid w:val="00EE0035"/>
    <w:rsid w:val="00EE08FD"/>
    <w:rsid w:val="00EE1B2B"/>
    <w:rsid w:val="00EE21CE"/>
    <w:rsid w:val="00EE2A22"/>
    <w:rsid w:val="00EE5AFA"/>
    <w:rsid w:val="00EF042E"/>
    <w:rsid w:val="00EF33EF"/>
    <w:rsid w:val="00EF355F"/>
    <w:rsid w:val="00EF5A83"/>
    <w:rsid w:val="00F02004"/>
    <w:rsid w:val="00F02AAA"/>
    <w:rsid w:val="00F030AB"/>
    <w:rsid w:val="00F16006"/>
    <w:rsid w:val="00F244E8"/>
    <w:rsid w:val="00F25674"/>
    <w:rsid w:val="00F347D0"/>
    <w:rsid w:val="00F36226"/>
    <w:rsid w:val="00F44689"/>
    <w:rsid w:val="00F46AA6"/>
    <w:rsid w:val="00F524D2"/>
    <w:rsid w:val="00F564E1"/>
    <w:rsid w:val="00F6160C"/>
    <w:rsid w:val="00F61E3D"/>
    <w:rsid w:val="00F74289"/>
    <w:rsid w:val="00F968ED"/>
    <w:rsid w:val="00FA023A"/>
    <w:rsid w:val="00FB1FF6"/>
    <w:rsid w:val="00FB2AE9"/>
    <w:rsid w:val="00FB36EC"/>
    <w:rsid w:val="00FB75A1"/>
    <w:rsid w:val="00FD08BF"/>
    <w:rsid w:val="00FD204C"/>
    <w:rsid w:val="00FD2F3F"/>
    <w:rsid w:val="00FD69E9"/>
    <w:rsid w:val="00FE30EA"/>
    <w:rsid w:val="00FF18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0954FF"/>
  <w15:docId w15:val="{2DA601EC-5FB7-4C8D-8A6E-83770E5E96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C33573"/>
    <w:rPr>
      <w:rFonts w:eastAsia="ＭＳ Ｐ明朝"/>
      <w:kern w:val="2"/>
      <w:sz w:val="22"/>
    </w:rPr>
  </w:style>
  <w:style w:type="character" w:customStyle="1" w:styleId="a7">
    <w:name w:val="フッター (文字)"/>
    <w:link w:val="a6"/>
    <w:uiPriority w:val="99"/>
    <w:rsid w:val="002C3A03"/>
    <w:rPr>
      <w:rFonts w:eastAsia="ＭＳ Ｐ明朝"/>
      <w:kern w:val="2"/>
      <w:sz w:val="22"/>
    </w:rPr>
  </w:style>
  <w:style w:type="character" w:styleId="af7">
    <w:name w:val="line number"/>
    <w:basedOn w:val="a2"/>
    <w:uiPriority w:val="99"/>
    <w:semiHidden/>
    <w:unhideWhenUsed/>
    <w:rsid w:val="001015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460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9081B2-718C-4DA2-8735-9834E81E7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7606</Words>
  <Characters>848</Characters>
  <Application>Microsoft Office Word</Application>
  <DocSecurity>0</DocSecurity>
  <Lines>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信大CCR</cp:lastModifiedBy>
  <cp:revision>3</cp:revision>
  <cp:lastPrinted>2008-03-12T10:45:00Z</cp:lastPrinted>
  <dcterms:created xsi:type="dcterms:W3CDTF">2024-03-01T07:39:00Z</dcterms:created>
  <dcterms:modified xsi:type="dcterms:W3CDTF">2024-03-05T23:43:00Z</dcterms:modified>
</cp:coreProperties>
</file>