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vertAnchor="text" w:horzAnchor="margin" w:tblpXSpec="right" w:tblpY="1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2518"/>
      </w:tblGrid>
      <w:tr w:rsidR="00896871" w:rsidRPr="005B4256" w14:paraId="13776B4A" w14:textId="77777777" w:rsidTr="003124A1">
        <w:tc>
          <w:tcPr>
            <w:tcW w:w="1134" w:type="dxa"/>
          </w:tcPr>
          <w:p w14:paraId="58ADB4E2" w14:textId="62083BFE" w:rsidR="00896871" w:rsidRPr="005B4256" w:rsidRDefault="007F53A0" w:rsidP="003124A1">
            <w:pPr>
              <w:jc w:val="left"/>
              <w:rPr>
                <w:rFonts w:ascii="ＭＳ 明朝" w:eastAsia="ＭＳ 明朝" w:hAnsi="ＭＳ 明朝" w:cs="ＭＳ Ｐゴシック"/>
                <w:kern w:val="0"/>
                <w:sz w:val="21"/>
                <w:szCs w:val="21"/>
                <w:lang w:val="ja-JP"/>
              </w:rPr>
            </w:pPr>
            <w:r w:rsidRPr="005B4256">
              <w:rPr>
                <w:rFonts w:ascii="ＭＳ 明朝" w:eastAsia="ＭＳ 明朝" w:hAnsi="ＭＳ 明朝" w:cs="ＭＳ Ｐゴシック" w:hint="eastAsia"/>
                <w:kern w:val="0"/>
                <w:sz w:val="21"/>
                <w:szCs w:val="21"/>
                <w:lang w:val="ja-JP"/>
              </w:rPr>
              <w:t>整理番号</w:t>
            </w:r>
          </w:p>
        </w:tc>
        <w:tc>
          <w:tcPr>
            <w:tcW w:w="2518" w:type="dxa"/>
          </w:tcPr>
          <w:p w14:paraId="1B011460" w14:textId="77777777" w:rsidR="00896871" w:rsidRPr="005B4256" w:rsidRDefault="00896871" w:rsidP="003124A1">
            <w:pPr>
              <w:jc w:val="left"/>
              <w:rPr>
                <w:rFonts w:ascii="ＭＳ 明朝" w:eastAsia="ＭＳ 明朝" w:hAnsi="ＭＳ 明朝" w:cs="ＭＳ Ｐゴシック"/>
                <w:kern w:val="0"/>
                <w:sz w:val="21"/>
                <w:szCs w:val="21"/>
                <w:lang w:val="ja-JP"/>
              </w:rPr>
            </w:pPr>
          </w:p>
        </w:tc>
      </w:tr>
    </w:tbl>
    <w:p w14:paraId="36A7C32E" w14:textId="77777777" w:rsidR="00444CDC" w:rsidRPr="005B4256" w:rsidRDefault="00444CDC" w:rsidP="00444CDC">
      <w:pPr>
        <w:rPr>
          <w:rFonts w:ascii="ＭＳ 明朝" w:eastAsia="ＭＳ 明朝" w:hAnsi="ＭＳ 明朝" w:cs="ＭＳ Ｐゴシック"/>
          <w:kern w:val="0"/>
          <w:sz w:val="21"/>
          <w:szCs w:val="21"/>
        </w:rPr>
      </w:pPr>
    </w:p>
    <w:p w14:paraId="24290CEA" w14:textId="77777777" w:rsidR="006C1624" w:rsidRDefault="006C1624" w:rsidP="00444CDC">
      <w:pPr>
        <w:rPr>
          <w:rFonts w:ascii="ＭＳ 明朝" w:eastAsia="ＭＳ 明朝" w:hAnsi="ＭＳ 明朝"/>
          <w:b/>
          <w:bCs/>
          <w:sz w:val="21"/>
          <w:szCs w:val="21"/>
        </w:rPr>
      </w:pPr>
    </w:p>
    <w:p w14:paraId="7D58823F" w14:textId="77777777" w:rsidR="009A1E39" w:rsidRPr="005B4256" w:rsidRDefault="009A1E39" w:rsidP="00444CDC">
      <w:pPr>
        <w:rPr>
          <w:rFonts w:ascii="ＭＳ 明朝" w:eastAsia="ＭＳ 明朝" w:hAnsi="ＭＳ 明朝"/>
          <w:b/>
          <w:bCs/>
          <w:sz w:val="21"/>
          <w:szCs w:val="21"/>
        </w:rPr>
      </w:pPr>
    </w:p>
    <w:p w14:paraId="2273056A" w14:textId="4A34B3F3" w:rsidR="0042270E" w:rsidRDefault="007F53A0" w:rsidP="0042270E">
      <w:pPr>
        <w:jc w:val="center"/>
        <w:rPr>
          <w:rFonts w:ascii="ＭＳ 明朝" w:eastAsia="ＭＳ 明朝" w:hAnsi="ＭＳ 明朝"/>
          <w:b/>
          <w:bCs/>
          <w:sz w:val="28"/>
          <w:szCs w:val="28"/>
        </w:rPr>
      </w:pPr>
      <w:r w:rsidRPr="00A65245">
        <w:rPr>
          <w:rFonts w:ascii="ＭＳ 明朝" w:eastAsia="ＭＳ 明朝" w:hAnsi="ＭＳ 明朝" w:hint="eastAsia"/>
          <w:b/>
          <w:bCs/>
          <w:sz w:val="28"/>
          <w:szCs w:val="28"/>
        </w:rPr>
        <w:t>製造販売後臨床試験契約書</w:t>
      </w:r>
      <w:r w:rsidR="007E18B5">
        <w:rPr>
          <w:rFonts w:ascii="ＭＳ 明朝" w:eastAsia="ＭＳ 明朝" w:hAnsi="ＭＳ 明朝" w:hint="eastAsia"/>
          <w:b/>
          <w:bCs/>
          <w:sz w:val="28"/>
          <w:szCs w:val="28"/>
        </w:rPr>
        <w:t>（医薬品）</w:t>
      </w:r>
    </w:p>
    <w:p w14:paraId="1AD1B67D" w14:textId="77777777" w:rsidR="00692CDC" w:rsidRPr="00A65245" w:rsidRDefault="00692CDC" w:rsidP="0042270E">
      <w:pPr>
        <w:jc w:val="center"/>
        <w:rPr>
          <w:rFonts w:ascii="ＭＳ 明朝" w:eastAsia="ＭＳ 明朝" w:hAnsi="ＭＳ 明朝"/>
          <w:b/>
          <w:bCs/>
          <w:sz w:val="28"/>
          <w:szCs w:val="28"/>
        </w:rPr>
      </w:pPr>
    </w:p>
    <w:p w14:paraId="64736610" w14:textId="770DF7F4" w:rsidR="00BD77D5" w:rsidRPr="005B4256" w:rsidRDefault="007F53A0" w:rsidP="003B1F8D">
      <w:pPr>
        <w:spacing w:line="340" w:lineRule="exact"/>
        <w:ind w:firstLineChars="75" w:firstLine="141"/>
        <w:jc w:val="left"/>
        <w:rPr>
          <w:rFonts w:ascii="ＭＳ 明朝" w:eastAsia="ＭＳ 明朝" w:hAnsi="ＭＳ 明朝"/>
          <w:sz w:val="21"/>
          <w:szCs w:val="21"/>
        </w:rPr>
      </w:pPr>
      <w:r w:rsidRPr="005B4256">
        <w:rPr>
          <w:rFonts w:ascii="ＭＳ 明朝" w:eastAsia="ＭＳ 明朝" w:hAnsi="ＭＳ 明朝" w:hint="eastAsia"/>
          <w:sz w:val="21"/>
          <w:szCs w:val="21"/>
        </w:rPr>
        <w:t>国立大学法人信州大学（以下「甲」という。）と</w:t>
      </w:r>
      <w:r w:rsidRPr="005B4256">
        <w:rPr>
          <w:rFonts w:ascii="ＭＳ 明朝" w:eastAsia="ＭＳ 明朝" w:hAnsi="ＭＳ 明朝" w:hint="eastAsia"/>
          <w:i/>
          <w:sz w:val="21"/>
          <w:szCs w:val="21"/>
        </w:rPr>
        <w:t xml:space="preserve">　</w:t>
      </w:r>
      <w:r w:rsidRPr="005B4256">
        <w:rPr>
          <w:rFonts w:ascii="ＭＳ 明朝" w:eastAsia="ＭＳ 明朝" w:hAnsi="ＭＳ 明朝" w:hint="eastAsia"/>
          <w:i/>
          <w:sz w:val="21"/>
          <w:szCs w:val="21"/>
          <w:u w:val="dotted"/>
        </w:rPr>
        <w:t>製造販売後臨床試験依頼者名</w:t>
      </w:r>
      <w:r w:rsidRPr="005B4256">
        <w:rPr>
          <w:rFonts w:ascii="ＭＳ 明朝" w:eastAsia="ＭＳ 明朝" w:hAnsi="ＭＳ 明朝" w:hint="eastAsia"/>
          <w:i/>
          <w:sz w:val="21"/>
          <w:szCs w:val="21"/>
        </w:rPr>
        <w:t xml:space="preserve">　</w:t>
      </w:r>
      <w:r w:rsidRPr="005B4256">
        <w:rPr>
          <w:rFonts w:ascii="ＭＳ 明朝" w:eastAsia="ＭＳ 明朝" w:hAnsi="ＭＳ 明朝" w:hint="eastAsia"/>
          <w:sz w:val="21"/>
          <w:szCs w:val="21"/>
        </w:rPr>
        <w:t xml:space="preserve">　（以下「乙」という。）、</w:t>
      </w:r>
      <w:r w:rsidRPr="005B4256">
        <w:rPr>
          <w:rFonts w:ascii="ＭＳ 明朝" w:eastAsia="ＭＳ 明朝" w:hAnsi="ＭＳ 明朝" w:hint="eastAsia"/>
          <w:i/>
          <w:sz w:val="21"/>
          <w:szCs w:val="21"/>
          <w:u w:val="dotted"/>
        </w:rPr>
        <w:t>開発業務受託機関名</w:t>
      </w:r>
      <w:r w:rsidRPr="005B4256">
        <w:rPr>
          <w:rFonts w:ascii="ＭＳ 明朝" w:eastAsia="ＭＳ 明朝" w:hAnsi="ＭＳ 明朝" w:hint="eastAsia"/>
          <w:sz w:val="21"/>
          <w:szCs w:val="21"/>
        </w:rPr>
        <w:t xml:space="preserve">　（以下「丙」という。）は、</w:t>
      </w:r>
      <w:r w:rsidR="00B750F6" w:rsidRPr="00B750F6">
        <w:rPr>
          <w:rFonts w:ascii="ＭＳ 明朝" w:eastAsia="ＭＳ 明朝" w:hAnsi="ＭＳ 明朝" w:hint="eastAsia"/>
          <w:i/>
          <w:iCs/>
          <w:sz w:val="21"/>
          <w:szCs w:val="21"/>
          <w:u w:val="dotted"/>
        </w:rPr>
        <w:t>試験薬（成分記号又はコード）</w:t>
      </w:r>
      <w:r w:rsidR="00B750F6" w:rsidRPr="00B750F6">
        <w:rPr>
          <w:rFonts w:ascii="ＭＳ 明朝" w:eastAsia="ＭＳ 明朝" w:hAnsi="ＭＳ 明朝" w:hint="eastAsia"/>
          <w:sz w:val="21"/>
          <w:szCs w:val="21"/>
        </w:rPr>
        <w:t xml:space="preserve">　の</w:t>
      </w:r>
      <w:r w:rsidRPr="005B4256">
        <w:rPr>
          <w:rFonts w:ascii="ＭＳ 明朝" w:eastAsia="ＭＳ 明朝" w:hAnsi="ＭＳ 明朝" w:hint="eastAsia"/>
          <w:sz w:val="21"/>
          <w:szCs w:val="21"/>
        </w:rPr>
        <w:t>製造販売後臨床試験（以下「本試験」という。）の実施に際し、以下の各条</w:t>
      </w:r>
      <w:r w:rsidR="00CA5CA4">
        <w:rPr>
          <w:rFonts w:ascii="ＭＳ 明朝" w:eastAsia="ＭＳ 明朝" w:hAnsi="ＭＳ 明朝" w:hint="eastAsia"/>
          <w:sz w:val="21"/>
          <w:szCs w:val="21"/>
        </w:rPr>
        <w:t>の</w:t>
      </w:r>
      <w:r w:rsidRPr="005B4256">
        <w:rPr>
          <w:rFonts w:ascii="ＭＳ 明朝" w:eastAsia="ＭＳ 明朝" w:hAnsi="ＭＳ 明朝" w:hint="eastAsia"/>
          <w:sz w:val="21"/>
          <w:szCs w:val="21"/>
        </w:rPr>
        <w:t>とおり契約（以下「本契約」という。）を締結する。</w:t>
      </w:r>
    </w:p>
    <w:p w14:paraId="3A1F5B24" w14:textId="77777777" w:rsidR="00C45491" w:rsidRPr="005B4256" w:rsidRDefault="00C45491" w:rsidP="00C45491">
      <w:pPr>
        <w:spacing w:line="340" w:lineRule="exact"/>
        <w:rPr>
          <w:rFonts w:ascii="ＭＳ 明朝" w:eastAsia="ＭＳ 明朝" w:hAnsi="ＭＳ 明朝"/>
          <w:sz w:val="21"/>
          <w:szCs w:val="21"/>
        </w:rPr>
      </w:pPr>
    </w:p>
    <w:p w14:paraId="5FF83A0F" w14:textId="35CE5474" w:rsidR="008539C1" w:rsidRPr="005B4256" w:rsidRDefault="007F53A0" w:rsidP="00C45491">
      <w:pPr>
        <w:spacing w:line="340" w:lineRule="exact"/>
        <w:rPr>
          <w:rFonts w:ascii="ＭＳ 明朝" w:eastAsia="ＭＳ 明朝" w:hAnsi="ＭＳ 明朝"/>
          <w:sz w:val="21"/>
          <w:szCs w:val="21"/>
        </w:rPr>
      </w:pPr>
      <w:r w:rsidRPr="005B4256">
        <w:rPr>
          <w:rFonts w:ascii="ＭＳ 明朝" w:eastAsia="ＭＳ 明朝" w:hAnsi="ＭＳ 明朝" w:hint="eastAsia"/>
          <w:sz w:val="21"/>
          <w:szCs w:val="21"/>
        </w:rPr>
        <w:t>（本試験の内容及び委託）</w:t>
      </w:r>
    </w:p>
    <w:p w14:paraId="50D84450" w14:textId="194A9541" w:rsidR="00BD77D5" w:rsidRPr="005B4256" w:rsidRDefault="007F53A0" w:rsidP="00D45494">
      <w:pPr>
        <w:spacing w:line="340" w:lineRule="exact"/>
        <w:ind w:left="188" w:right="8" w:hangingChars="100" w:hanging="188"/>
        <w:rPr>
          <w:rFonts w:ascii="ＭＳ 明朝" w:eastAsia="ＭＳ 明朝" w:hAnsi="ＭＳ 明朝"/>
          <w:sz w:val="21"/>
          <w:szCs w:val="21"/>
        </w:rPr>
      </w:pPr>
      <w:r w:rsidRPr="005B4256">
        <w:rPr>
          <w:rFonts w:ascii="ＭＳ 明朝" w:eastAsia="ＭＳ 明朝" w:hAnsi="ＭＳ 明朝" w:hint="eastAsia"/>
          <w:sz w:val="21"/>
          <w:szCs w:val="21"/>
        </w:rPr>
        <w:t>第１条　本試験の内容は次のとおりとし、甲は乙の委託により、これを実施する。</w:t>
      </w:r>
    </w:p>
    <w:p w14:paraId="11995352" w14:textId="41B2756C" w:rsidR="00A65245" w:rsidRPr="0032483F" w:rsidRDefault="00B750F6" w:rsidP="003B1F8D">
      <w:pPr>
        <w:spacing w:line="340" w:lineRule="exact"/>
        <w:ind w:leftChars="100" w:left="198" w:right="6"/>
        <w:rPr>
          <w:rFonts w:ascii="ＭＳ 明朝" w:eastAsia="ＭＳ 明朝" w:hAnsi="ＭＳ 明朝"/>
          <w:sz w:val="21"/>
          <w:szCs w:val="21"/>
          <w:u w:val="single"/>
        </w:rPr>
      </w:pPr>
      <w:r>
        <w:rPr>
          <w:rFonts w:ascii="ＭＳ 明朝" w:eastAsia="ＭＳ 明朝" w:hAnsi="ＭＳ 明朝" w:hint="eastAsia"/>
          <w:sz w:val="21"/>
          <w:szCs w:val="21"/>
        </w:rPr>
        <w:t>製造販売後臨床</w:t>
      </w:r>
      <w:commentRangeStart w:id="0"/>
      <w:r w:rsidR="00A65245" w:rsidRPr="0032483F">
        <w:rPr>
          <w:rFonts w:ascii="ＭＳ 明朝" w:eastAsia="ＭＳ 明朝" w:hAnsi="ＭＳ 明朝" w:hint="eastAsia"/>
          <w:sz w:val="21"/>
          <w:szCs w:val="21"/>
        </w:rPr>
        <w:t>試験課題名</w:t>
      </w:r>
      <w:commentRangeEnd w:id="0"/>
      <w:r w:rsidR="00A65245">
        <w:rPr>
          <w:rStyle w:val="ac"/>
          <w:rFonts w:eastAsia="ＭＳ 明朝"/>
        </w:rPr>
        <w:commentReference w:id="0"/>
      </w:r>
      <w:r w:rsidR="00A65245" w:rsidRPr="0032483F">
        <w:rPr>
          <w:rFonts w:ascii="ＭＳ 明朝" w:eastAsia="ＭＳ 明朝" w:hAnsi="ＭＳ 明朝" w:hint="eastAsia"/>
          <w:sz w:val="21"/>
          <w:szCs w:val="21"/>
        </w:rPr>
        <w:t>：</w:t>
      </w:r>
      <w:r w:rsidR="00A65245" w:rsidRPr="0032483F">
        <w:rPr>
          <w:rFonts w:ascii="ＭＳ 明朝" w:eastAsia="ＭＳ 明朝" w:hAnsi="ＭＳ 明朝" w:hint="eastAsia"/>
          <w:sz w:val="21"/>
          <w:szCs w:val="21"/>
          <w:u w:val="single"/>
        </w:rPr>
        <w:t xml:space="preserve">　　　　　　　　　　　　　　　　　　　　　　　　　　　　　　　　　</w:t>
      </w:r>
    </w:p>
    <w:p w14:paraId="421E38F2" w14:textId="0F3D9F99" w:rsidR="00A65245" w:rsidRPr="0032483F" w:rsidRDefault="00A65245" w:rsidP="003B1F8D">
      <w:pPr>
        <w:spacing w:line="340" w:lineRule="exact"/>
        <w:ind w:leftChars="100" w:left="198" w:right="6"/>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p>
    <w:p w14:paraId="626F0C6F" w14:textId="1E7B7A5A" w:rsidR="00DB1D29" w:rsidRDefault="00B750F6" w:rsidP="003B1F8D">
      <w:pPr>
        <w:spacing w:line="340" w:lineRule="exact"/>
        <w:ind w:leftChars="100" w:left="198" w:right="6"/>
        <w:rPr>
          <w:rFonts w:ascii="ＭＳ 明朝" w:eastAsia="ＭＳ 明朝" w:hAnsi="ＭＳ 明朝"/>
          <w:sz w:val="21"/>
          <w:szCs w:val="21"/>
        </w:rPr>
      </w:pPr>
      <w:r>
        <w:rPr>
          <w:rFonts w:ascii="ＭＳ 明朝" w:eastAsia="ＭＳ 明朝" w:hAnsi="ＭＳ 明朝" w:hint="eastAsia"/>
          <w:sz w:val="21"/>
          <w:szCs w:val="21"/>
        </w:rPr>
        <w:t>製造販売後臨床</w:t>
      </w:r>
      <w:r w:rsidR="00DB1D29" w:rsidRPr="00DB1D29">
        <w:rPr>
          <w:rFonts w:ascii="ＭＳ 明朝" w:eastAsia="ＭＳ 明朝" w:hAnsi="ＭＳ 明朝" w:hint="eastAsia"/>
          <w:sz w:val="21"/>
          <w:szCs w:val="21"/>
        </w:rPr>
        <w:t>試験実施計画書No.：</w:t>
      </w:r>
      <w:r w:rsidR="00DB1D29" w:rsidRPr="00DB1D29">
        <w:rPr>
          <w:rFonts w:ascii="ＭＳ 明朝" w:eastAsia="ＭＳ 明朝" w:hAnsi="ＭＳ 明朝" w:hint="eastAsia"/>
          <w:sz w:val="21"/>
          <w:szCs w:val="21"/>
          <w:u w:val="single"/>
        </w:rPr>
        <w:t xml:space="preserve">　　　　　　　　　　</w:t>
      </w:r>
    </w:p>
    <w:p w14:paraId="1C7B72AF" w14:textId="19C0ED86" w:rsidR="00A65245" w:rsidRPr="0032483F" w:rsidRDefault="00B750F6" w:rsidP="003B1F8D">
      <w:pPr>
        <w:spacing w:line="340" w:lineRule="exact"/>
        <w:ind w:leftChars="100" w:left="198" w:right="6"/>
        <w:rPr>
          <w:rFonts w:ascii="ＭＳ 明朝" w:eastAsia="ＭＳ 明朝" w:hAnsi="ＭＳ 明朝"/>
          <w:sz w:val="21"/>
          <w:szCs w:val="21"/>
          <w:u w:val="single"/>
        </w:rPr>
      </w:pPr>
      <w:r>
        <w:rPr>
          <w:rFonts w:ascii="ＭＳ 明朝" w:eastAsia="ＭＳ 明朝" w:hAnsi="ＭＳ 明朝" w:hint="eastAsia"/>
          <w:sz w:val="21"/>
          <w:szCs w:val="21"/>
        </w:rPr>
        <w:t>製造販売後臨床</w:t>
      </w:r>
      <w:r w:rsidR="00A65245" w:rsidRPr="0032483F">
        <w:rPr>
          <w:rFonts w:ascii="ＭＳ 明朝" w:eastAsia="ＭＳ 明朝" w:hAnsi="ＭＳ 明朝" w:hint="eastAsia"/>
          <w:sz w:val="21"/>
          <w:szCs w:val="21"/>
        </w:rPr>
        <w:t>試験の内容（対象・投与期間等）：</w:t>
      </w:r>
      <w:r w:rsidR="00A65245" w:rsidRPr="0032483F">
        <w:rPr>
          <w:rFonts w:ascii="ＭＳ 明朝" w:eastAsia="ＭＳ 明朝" w:hAnsi="ＭＳ 明朝" w:hint="eastAsia"/>
          <w:sz w:val="21"/>
          <w:szCs w:val="21"/>
          <w:u w:val="single"/>
        </w:rPr>
        <w:t xml:space="preserve">　　　　　　　　　　　　　　　　　　　　　　　</w:t>
      </w:r>
    </w:p>
    <w:p w14:paraId="46EB6416" w14:textId="015788DD" w:rsidR="00A65245" w:rsidRPr="0032483F" w:rsidRDefault="00A65245" w:rsidP="003B1F8D">
      <w:pPr>
        <w:spacing w:line="340" w:lineRule="exact"/>
        <w:ind w:leftChars="100" w:left="198" w:right="6"/>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p>
    <w:p w14:paraId="4F6B88E4" w14:textId="025280DC" w:rsidR="00A65245" w:rsidRPr="0032483F" w:rsidRDefault="00A65245" w:rsidP="003B1F8D">
      <w:pPr>
        <w:spacing w:line="340" w:lineRule="exact"/>
        <w:ind w:leftChars="100" w:left="198" w:right="6"/>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r w:rsidR="00917F77">
        <w:rPr>
          <w:rFonts w:ascii="ＭＳ 明朝" w:eastAsia="ＭＳ 明朝" w:hAnsi="ＭＳ 明朝" w:hint="eastAsia"/>
          <w:sz w:val="21"/>
          <w:szCs w:val="21"/>
          <w:u w:val="single"/>
        </w:rPr>
        <w:t xml:space="preserve">　　</w:t>
      </w:r>
    </w:p>
    <w:p w14:paraId="6B6F780E" w14:textId="65480535" w:rsidR="00A65245" w:rsidRPr="0032483F" w:rsidRDefault="00A65245" w:rsidP="003B1F8D">
      <w:pPr>
        <w:spacing w:line="340" w:lineRule="exact"/>
        <w:ind w:leftChars="100" w:left="198" w:right="6"/>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r w:rsidR="00917F77">
        <w:rPr>
          <w:rFonts w:ascii="ＭＳ 明朝" w:eastAsia="ＭＳ 明朝" w:hAnsi="ＭＳ 明朝" w:hint="eastAsia"/>
          <w:sz w:val="21"/>
          <w:szCs w:val="21"/>
          <w:u w:val="single"/>
        </w:rPr>
        <w:t xml:space="preserve">　　　　　　</w:t>
      </w:r>
    </w:p>
    <w:p w14:paraId="2E5D9A23" w14:textId="3D376355" w:rsidR="00A65245" w:rsidRPr="0032483F" w:rsidRDefault="00B750F6" w:rsidP="003B1F8D">
      <w:pPr>
        <w:spacing w:line="340" w:lineRule="exact"/>
        <w:ind w:leftChars="100" w:left="198" w:right="6"/>
        <w:jc w:val="left"/>
        <w:rPr>
          <w:rFonts w:ascii="ＭＳ 明朝" w:eastAsia="ＭＳ 明朝" w:hAnsi="ＭＳ 明朝"/>
          <w:sz w:val="21"/>
          <w:szCs w:val="21"/>
        </w:rPr>
      </w:pPr>
      <w:r>
        <w:rPr>
          <w:rFonts w:ascii="ＭＳ 明朝" w:eastAsia="ＭＳ 明朝" w:hAnsi="ＭＳ 明朝" w:hint="eastAsia"/>
          <w:sz w:val="21"/>
          <w:szCs w:val="21"/>
        </w:rPr>
        <w:t>製造販売後臨床</w:t>
      </w:r>
      <w:r w:rsidR="00A65245" w:rsidRPr="0032483F">
        <w:rPr>
          <w:rFonts w:ascii="ＭＳ 明朝" w:eastAsia="ＭＳ 明朝" w:hAnsi="ＭＳ 明朝" w:hint="eastAsia"/>
          <w:sz w:val="21"/>
          <w:szCs w:val="21"/>
        </w:rPr>
        <w:t>試験責任医師（実施診療科）：</w:t>
      </w:r>
      <w:r w:rsidR="00A65245" w:rsidRPr="0032483F">
        <w:rPr>
          <w:rFonts w:ascii="ＭＳ 明朝" w:eastAsia="ＭＳ 明朝" w:hAnsi="ＭＳ 明朝" w:hint="eastAsia"/>
          <w:sz w:val="21"/>
          <w:szCs w:val="21"/>
          <w:u w:val="single"/>
        </w:rPr>
        <w:t xml:space="preserve">　　　　　　　　　　　　　　　（　　　　　　　　　　）</w:t>
      </w:r>
    </w:p>
    <w:p w14:paraId="57EEFDAA" w14:textId="72C4B9AB" w:rsidR="00A65245" w:rsidRPr="0032483F" w:rsidRDefault="00A65245" w:rsidP="003B1F8D">
      <w:pPr>
        <w:spacing w:line="340" w:lineRule="exact"/>
        <w:ind w:leftChars="100" w:left="198" w:right="6"/>
        <w:rPr>
          <w:rFonts w:ascii="ＭＳ 明朝" w:eastAsia="ＭＳ 明朝" w:hAnsi="ＭＳ 明朝"/>
          <w:sz w:val="21"/>
          <w:szCs w:val="21"/>
          <w:u w:val="single"/>
        </w:rPr>
      </w:pPr>
      <w:r w:rsidRPr="0032483F">
        <w:rPr>
          <w:rFonts w:ascii="ＭＳ 明朝" w:eastAsia="ＭＳ 明朝" w:hAnsi="ＭＳ 明朝" w:hint="eastAsia"/>
          <w:sz w:val="21"/>
          <w:szCs w:val="21"/>
        </w:rPr>
        <w:t>契約症例数：</w:t>
      </w:r>
      <w:r w:rsidRPr="0032483F">
        <w:rPr>
          <w:rFonts w:ascii="ＭＳ 明朝" w:eastAsia="ＭＳ 明朝" w:hAnsi="ＭＳ 明朝" w:hint="eastAsia"/>
          <w:sz w:val="21"/>
          <w:szCs w:val="21"/>
          <w:u w:val="single"/>
        </w:rPr>
        <w:t xml:space="preserve">　　　　　　　　　例　（</w:t>
      </w:r>
      <w:commentRangeStart w:id="1"/>
      <w:r w:rsidRPr="0032483F">
        <w:rPr>
          <w:rFonts w:ascii="ＭＳ 明朝" w:eastAsia="ＭＳ 明朝" w:hAnsi="ＭＳ 明朝" w:hint="eastAsia"/>
          <w:sz w:val="21"/>
          <w:szCs w:val="21"/>
          <w:u w:val="single"/>
        </w:rPr>
        <w:t>観察期脱落症例は含まない</w:t>
      </w:r>
      <w:commentRangeEnd w:id="1"/>
      <w:r>
        <w:rPr>
          <w:rStyle w:val="ac"/>
          <w:rFonts w:eastAsia="ＭＳ 明朝"/>
        </w:rPr>
        <w:commentReference w:id="1"/>
      </w:r>
      <w:r w:rsidRPr="0032483F">
        <w:rPr>
          <w:rFonts w:ascii="ＭＳ 明朝" w:eastAsia="ＭＳ 明朝" w:hAnsi="ＭＳ 明朝" w:hint="eastAsia"/>
          <w:sz w:val="21"/>
          <w:szCs w:val="21"/>
          <w:u w:val="single"/>
        </w:rPr>
        <w:t>）</w:t>
      </w:r>
    </w:p>
    <w:p w14:paraId="06865181" w14:textId="69A1FD0D" w:rsidR="00A65245" w:rsidRPr="0032483F" w:rsidRDefault="00A65245" w:rsidP="003B1F8D">
      <w:pPr>
        <w:spacing w:line="340" w:lineRule="exact"/>
        <w:ind w:leftChars="100" w:left="198" w:right="6"/>
        <w:rPr>
          <w:rFonts w:ascii="ＭＳ 明朝" w:eastAsia="ＭＳ 明朝" w:hAnsi="ＭＳ 明朝"/>
          <w:sz w:val="21"/>
          <w:szCs w:val="21"/>
        </w:rPr>
      </w:pPr>
      <w:commentRangeStart w:id="2"/>
      <w:r w:rsidRPr="0032483F">
        <w:rPr>
          <w:rFonts w:ascii="ＭＳ 明朝" w:eastAsia="ＭＳ 明朝" w:hAnsi="ＭＳ 明朝" w:hint="eastAsia"/>
          <w:sz w:val="21"/>
          <w:szCs w:val="21"/>
        </w:rPr>
        <w:t>契約期間</w:t>
      </w:r>
      <w:commentRangeEnd w:id="2"/>
      <w:r>
        <w:rPr>
          <w:rStyle w:val="ac"/>
          <w:rFonts w:eastAsia="ＭＳ 明朝"/>
        </w:rPr>
        <w:commentReference w:id="2"/>
      </w:r>
      <w:r w:rsidRPr="007E18B5">
        <w:rPr>
          <w:rFonts w:ascii="ＭＳ 明朝" w:eastAsia="ＭＳ 明朝" w:hAnsi="ＭＳ 明朝" w:hint="eastAsia"/>
          <w:sz w:val="21"/>
          <w:szCs w:val="21"/>
        </w:rPr>
        <w:t>：　契約締結日　～　西暦　　　年　　　　月　　　　日</w:t>
      </w:r>
    </w:p>
    <w:p w14:paraId="69F1872B" w14:textId="77777777" w:rsidR="00A65245" w:rsidRPr="0032483F" w:rsidRDefault="00A65245" w:rsidP="003B1F8D">
      <w:pPr>
        <w:spacing w:line="340" w:lineRule="exact"/>
        <w:ind w:leftChars="100" w:left="198" w:right="6"/>
        <w:rPr>
          <w:rFonts w:ascii="ＭＳ 明朝" w:eastAsia="ＭＳ 明朝" w:hAnsi="ＭＳ 明朝"/>
          <w:sz w:val="21"/>
          <w:szCs w:val="21"/>
        </w:rPr>
      </w:pPr>
      <w:commentRangeStart w:id="3"/>
      <w:r w:rsidRPr="0032483F">
        <w:rPr>
          <w:rFonts w:ascii="ＭＳ 明朝" w:eastAsia="ＭＳ 明朝" w:hAnsi="ＭＳ 明朝" w:hint="eastAsia"/>
          <w:sz w:val="21"/>
          <w:szCs w:val="21"/>
        </w:rPr>
        <w:t>提供物品</w:t>
      </w:r>
      <w:commentRangeEnd w:id="3"/>
      <w:r>
        <w:rPr>
          <w:rStyle w:val="ac"/>
          <w:rFonts w:eastAsia="ＭＳ 明朝"/>
        </w:rPr>
        <w:commentReference w:id="3"/>
      </w:r>
      <w:r w:rsidRPr="0032483F">
        <w:rPr>
          <w:rFonts w:ascii="ＭＳ 明朝" w:eastAsia="ＭＳ 明朝" w:hAnsi="ＭＳ 明朝" w:hint="eastAsia"/>
          <w:sz w:val="21"/>
          <w:szCs w:val="21"/>
        </w:rPr>
        <w:t>（品名・規格・数量等）</w:t>
      </w:r>
    </w:p>
    <w:p w14:paraId="71DB7D7F" w14:textId="1891E280" w:rsidR="00A65245" w:rsidRPr="0032483F" w:rsidRDefault="00A65245" w:rsidP="003B1F8D">
      <w:pPr>
        <w:spacing w:line="340" w:lineRule="exact"/>
        <w:ind w:leftChars="100" w:left="198" w:right="6"/>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r w:rsidR="00917F77">
        <w:rPr>
          <w:rFonts w:ascii="ＭＳ 明朝" w:eastAsia="ＭＳ 明朝" w:hAnsi="ＭＳ 明朝" w:hint="eastAsia"/>
          <w:sz w:val="21"/>
          <w:szCs w:val="21"/>
          <w:u w:val="single"/>
        </w:rPr>
        <w:t xml:space="preserve">　　　　　　　　　　　　　　　　　　　　　　　　</w:t>
      </w:r>
    </w:p>
    <w:p w14:paraId="0C6A5B2A" w14:textId="28ADE091" w:rsidR="00A65245" w:rsidRPr="0032483F" w:rsidRDefault="00A65245" w:rsidP="003B1F8D">
      <w:pPr>
        <w:spacing w:line="340" w:lineRule="exact"/>
        <w:ind w:leftChars="100" w:left="198" w:right="6"/>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r w:rsidR="00917F77">
        <w:rPr>
          <w:rFonts w:ascii="ＭＳ 明朝" w:eastAsia="ＭＳ 明朝" w:hAnsi="ＭＳ 明朝" w:hint="eastAsia"/>
          <w:sz w:val="21"/>
          <w:szCs w:val="21"/>
          <w:u w:val="single"/>
        </w:rPr>
        <w:t xml:space="preserve">　　　　　　　　　　　　　　　　　　　　　　　　　　</w:t>
      </w:r>
    </w:p>
    <w:p w14:paraId="585B7D0F" w14:textId="1B673254" w:rsidR="005C7C46" w:rsidRPr="005B4256" w:rsidRDefault="00A65245" w:rsidP="003B1F8D">
      <w:pPr>
        <w:spacing w:line="340" w:lineRule="exact"/>
        <w:ind w:leftChars="100" w:left="198" w:right="6"/>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r w:rsidR="007F53A0" w:rsidRPr="005B4256">
        <w:rPr>
          <w:rFonts w:ascii="ＭＳ 明朝" w:eastAsia="ＭＳ 明朝" w:hAnsi="ＭＳ 明朝" w:hint="eastAsia"/>
          <w:sz w:val="21"/>
          <w:szCs w:val="21"/>
          <w:u w:val="single"/>
        </w:rPr>
        <w:t xml:space="preserve">　　　　　　　　　　　　　　　　</w:t>
      </w:r>
      <w:r w:rsidR="00917F77">
        <w:rPr>
          <w:rFonts w:ascii="ＭＳ 明朝" w:eastAsia="ＭＳ 明朝" w:hAnsi="ＭＳ 明朝" w:hint="eastAsia"/>
          <w:sz w:val="21"/>
          <w:szCs w:val="21"/>
          <w:u w:val="single"/>
        </w:rPr>
        <w:t xml:space="preserve">　　　　　　　　　　　　　　　　　　　　　　　　　　</w:t>
      </w:r>
    </w:p>
    <w:p w14:paraId="48D9843C" w14:textId="77777777" w:rsidR="00C45491" w:rsidRPr="005B4256" w:rsidRDefault="00C45491" w:rsidP="00C45491">
      <w:pPr>
        <w:spacing w:line="340" w:lineRule="exact"/>
        <w:rPr>
          <w:rFonts w:ascii="ＭＳ 明朝" w:eastAsia="ＭＳ 明朝" w:hAnsi="ＭＳ 明朝"/>
          <w:sz w:val="21"/>
          <w:szCs w:val="21"/>
          <w:u w:val="single"/>
        </w:rPr>
      </w:pPr>
    </w:p>
    <w:p w14:paraId="5BB2DF31" w14:textId="56A255B6" w:rsidR="00011B12" w:rsidRPr="005B4256" w:rsidRDefault="007F53A0" w:rsidP="00917F77">
      <w:pPr>
        <w:spacing w:line="340" w:lineRule="exact"/>
        <w:ind w:left="142" w:hanging="142"/>
        <w:rPr>
          <w:rFonts w:ascii="ＭＳ 明朝" w:eastAsia="ＭＳ 明朝" w:hAnsi="ＭＳ 明朝"/>
          <w:sz w:val="21"/>
          <w:szCs w:val="21"/>
        </w:rPr>
      </w:pPr>
      <w:r w:rsidRPr="005B4256">
        <w:rPr>
          <w:rFonts w:ascii="ＭＳ 明朝" w:eastAsia="ＭＳ 明朝" w:hAnsi="ＭＳ 明朝" w:hint="eastAsia"/>
          <w:sz w:val="21"/>
          <w:szCs w:val="21"/>
        </w:rPr>
        <w:t>（乙が丙に委託した業務の範囲）</w:t>
      </w:r>
    </w:p>
    <w:p w14:paraId="78293C21" w14:textId="5F9FADB3" w:rsidR="00011B12" w:rsidRPr="005B4256" w:rsidRDefault="007F53A0" w:rsidP="00917F77">
      <w:pPr>
        <w:spacing w:line="340" w:lineRule="exact"/>
        <w:ind w:left="142" w:hanging="142"/>
        <w:rPr>
          <w:rFonts w:ascii="ＭＳ 明朝" w:eastAsia="ＭＳ 明朝" w:hAnsi="ＭＳ 明朝"/>
          <w:sz w:val="21"/>
          <w:szCs w:val="21"/>
        </w:rPr>
      </w:pPr>
      <w:r w:rsidRPr="005B4256">
        <w:rPr>
          <w:rFonts w:ascii="ＭＳ 明朝" w:eastAsia="ＭＳ 明朝" w:hAnsi="ＭＳ 明朝" w:hint="eastAsia"/>
          <w:sz w:val="21"/>
          <w:szCs w:val="21"/>
        </w:rPr>
        <w:t>第２条　丙は、乙の委託により本試験に係わる次の</w:t>
      </w:r>
      <w:commentRangeStart w:id="4"/>
      <w:r w:rsidRPr="005B4256">
        <w:rPr>
          <w:rFonts w:ascii="ＭＳ 明朝" w:eastAsia="ＭＳ 明朝" w:hAnsi="ＭＳ 明朝" w:hint="eastAsia"/>
          <w:sz w:val="21"/>
          <w:szCs w:val="21"/>
        </w:rPr>
        <w:t>業務</w:t>
      </w:r>
      <w:commentRangeEnd w:id="4"/>
      <w:r w:rsidR="00A65245">
        <w:rPr>
          <w:rStyle w:val="ac"/>
          <w:rFonts w:eastAsia="ＭＳ 明朝"/>
        </w:rPr>
        <w:commentReference w:id="4"/>
      </w:r>
      <w:r w:rsidRPr="005B4256">
        <w:rPr>
          <w:rFonts w:ascii="ＭＳ 明朝" w:eastAsia="ＭＳ 明朝" w:hAnsi="ＭＳ 明朝" w:hint="eastAsia"/>
          <w:sz w:val="21"/>
          <w:szCs w:val="21"/>
        </w:rPr>
        <w:t>を実施する。</w:t>
      </w:r>
    </w:p>
    <w:p w14:paraId="60F4BC51" w14:textId="02AF584A" w:rsidR="00011B12" w:rsidRPr="005B4256" w:rsidRDefault="007F53A0" w:rsidP="00917F77">
      <w:pPr>
        <w:spacing w:line="340" w:lineRule="exact"/>
        <w:ind w:left="142" w:hanging="142"/>
        <w:rPr>
          <w:rFonts w:ascii="ＭＳ 明朝" w:eastAsia="ＭＳ 明朝" w:hAnsi="ＭＳ 明朝"/>
          <w:sz w:val="21"/>
          <w:szCs w:val="21"/>
        </w:rPr>
      </w:pPr>
      <w:r w:rsidRPr="005B4256">
        <w:rPr>
          <w:rFonts w:ascii="ＭＳ 明朝" w:eastAsia="ＭＳ 明朝" w:hAnsi="ＭＳ 明朝" w:hint="eastAsia"/>
          <w:sz w:val="21"/>
          <w:szCs w:val="21"/>
        </w:rPr>
        <w:t>（１）</w:t>
      </w:r>
    </w:p>
    <w:p w14:paraId="27E952DB" w14:textId="1590C9D5" w:rsidR="00011B12" w:rsidRPr="005B4256" w:rsidRDefault="007F53A0" w:rsidP="00917F77">
      <w:pPr>
        <w:spacing w:line="340" w:lineRule="exact"/>
        <w:ind w:left="142" w:hanging="142"/>
        <w:rPr>
          <w:rFonts w:ascii="ＭＳ 明朝" w:eastAsia="ＭＳ 明朝" w:hAnsi="ＭＳ 明朝"/>
          <w:sz w:val="21"/>
          <w:szCs w:val="21"/>
        </w:rPr>
      </w:pPr>
      <w:r w:rsidRPr="005B4256">
        <w:rPr>
          <w:rFonts w:ascii="ＭＳ 明朝" w:eastAsia="ＭＳ 明朝" w:hAnsi="ＭＳ 明朝" w:hint="eastAsia"/>
          <w:sz w:val="21"/>
          <w:szCs w:val="21"/>
        </w:rPr>
        <w:t>（２）</w:t>
      </w:r>
    </w:p>
    <w:p w14:paraId="3D1C76D2" w14:textId="6E9BA3DA" w:rsidR="00011B12" w:rsidRPr="005B4256" w:rsidRDefault="007F53A0" w:rsidP="00917F77">
      <w:pPr>
        <w:spacing w:line="340" w:lineRule="exact"/>
        <w:ind w:left="142" w:hanging="142"/>
        <w:rPr>
          <w:rFonts w:ascii="ＭＳ 明朝" w:eastAsia="ＭＳ 明朝" w:hAnsi="ＭＳ 明朝"/>
          <w:sz w:val="21"/>
          <w:szCs w:val="21"/>
        </w:rPr>
      </w:pPr>
      <w:r w:rsidRPr="005B4256">
        <w:rPr>
          <w:rFonts w:ascii="ＭＳ 明朝" w:eastAsia="ＭＳ 明朝" w:hAnsi="ＭＳ 明朝" w:hint="eastAsia"/>
          <w:sz w:val="21"/>
          <w:szCs w:val="21"/>
        </w:rPr>
        <w:t>（３）</w:t>
      </w:r>
    </w:p>
    <w:p w14:paraId="08073946" w14:textId="63E9DA3B" w:rsidR="00011B12" w:rsidRPr="005B4256" w:rsidRDefault="007F53A0" w:rsidP="00917F77">
      <w:pPr>
        <w:spacing w:line="340" w:lineRule="exact"/>
        <w:ind w:left="142" w:hanging="142"/>
        <w:rPr>
          <w:rFonts w:ascii="ＭＳ 明朝" w:eastAsia="ＭＳ 明朝" w:hAnsi="ＭＳ 明朝"/>
          <w:sz w:val="21"/>
          <w:szCs w:val="21"/>
        </w:rPr>
      </w:pPr>
      <w:r w:rsidRPr="005B4256">
        <w:rPr>
          <w:rFonts w:ascii="ＭＳ 明朝" w:eastAsia="ＭＳ 明朝" w:hAnsi="ＭＳ 明朝" w:hint="eastAsia"/>
          <w:sz w:val="21"/>
          <w:szCs w:val="21"/>
        </w:rPr>
        <w:t>（４）</w:t>
      </w:r>
    </w:p>
    <w:p w14:paraId="182CE3E3" w14:textId="1D65E2D3" w:rsidR="00011B12" w:rsidRPr="005B4256" w:rsidRDefault="007F53A0" w:rsidP="00917F77">
      <w:pPr>
        <w:spacing w:line="340" w:lineRule="exact"/>
        <w:ind w:left="142" w:hanging="142"/>
        <w:rPr>
          <w:rFonts w:ascii="ＭＳ 明朝" w:eastAsia="ＭＳ 明朝" w:hAnsi="ＭＳ 明朝"/>
          <w:sz w:val="21"/>
          <w:szCs w:val="21"/>
        </w:rPr>
      </w:pPr>
      <w:r w:rsidRPr="005B4256">
        <w:rPr>
          <w:rFonts w:ascii="ＭＳ 明朝" w:eastAsia="ＭＳ 明朝" w:hAnsi="ＭＳ 明朝" w:hint="eastAsia"/>
          <w:sz w:val="21"/>
          <w:szCs w:val="21"/>
        </w:rPr>
        <w:t>（５）</w:t>
      </w:r>
    </w:p>
    <w:p w14:paraId="0D2F2A73" w14:textId="55968B66" w:rsidR="00011B12" w:rsidRPr="005B4256" w:rsidRDefault="007F53A0" w:rsidP="00917F77">
      <w:pPr>
        <w:spacing w:line="340" w:lineRule="exact"/>
        <w:ind w:left="142" w:hanging="142"/>
        <w:rPr>
          <w:rFonts w:ascii="ＭＳ 明朝" w:eastAsia="ＭＳ 明朝" w:hAnsi="ＭＳ 明朝"/>
          <w:sz w:val="21"/>
          <w:szCs w:val="21"/>
        </w:rPr>
      </w:pPr>
      <w:r w:rsidRPr="005B4256">
        <w:rPr>
          <w:rFonts w:ascii="ＭＳ 明朝" w:eastAsia="ＭＳ 明朝" w:hAnsi="ＭＳ 明朝" w:hint="eastAsia"/>
          <w:sz w:val="21"/>
          <w:szCs w:val="21"/>
        </w:rPr>
        <w:t>２　乙は、丙が実施する本業務の履行について、甲に対して責任を負う。</w:t>
      </w:r>
    </w:p>
    <w:p w14:paraId="657C2CFB" w14:textId="1FAB5C78" w:rsidR="00011B12" w:rsidRPr="005B4256" w:rsidRDefault="007F53A0" w:rsidP="00917F77">
      <w:pPr>
        <w:spacing w:line="340" w:lineRule="exact"/>
        <w:ind w:left="142" w:hanging="142"/>
        <w:rPr>
          <w:rFonts w:ascii="ＭＳ 明朝" w:eastAsia="ＭＳ 明朝" w:hAnsi="ＭＳ 明朝"/>
          <w:sz w:val="21"/>
          <w:szCs w:val="21"/>
        </w:rPr>
      </w:pPr>
      <w:r w:rsidRPr="005B4256">
        <w:rPr>
          <w:rFonts w:ascii="ＭＳ 明朝" w:eastAsia="ＭＳ 明朝" w:hAnsi="ＭＳ 明朝" w:hint="eastAsia"/>
          <w:sz w:val="21"/>
          <w:szCs w:val="21"/>
        </w:rPr>
        <w:t>３　乙丙間の委受託に関しては、本契約に定めるもののほか、別途締結の委受託契約による。</w:t>
      </w:r>
    </w:p>
    <w:p w14:paraId="67D683A8" w14:textId="77777777" w:rsidR="00011B12" w:rsidRPr="005B4256" w:rsidRDefault="00011B12" w:rsidP="00917F77">
      <w:pPr>
        <w:spacing w:line="340" w:lineRule="exact"/>
        <w:ind w:left="142" w:hanging="142"/>
        <w:rPr>
          <w:rFonts w:ascii="ＭＳ 明朝" w:eastAsia="ＭＳ 明朝" w:hAnsi="ＭＳ 明朝"/>
          <w:sz w:val="21"/>
          <w:szCs w:val="21"/>
        </w:rPr>
      </w:pPr>
    </w:p>
    <w:p w14:paraId="2B85A225" w14:textId="2DAD36F9" w:rsidR="008539C1" w:rsidRPr="005B4256" w:rsidRDefault="007F53A0" w:rsidP="00917F77">
      <w:pPr>
        <w:spacing w:line="340" w:lineRule="exact"/>
        <w:ind w:left="142" w:hanging="142"/>
        <w:rPr>
          <w:rFonts w:ascii="ＭＳ 明朝" w:eastAsia="ＭＳ 明朝" w:hAnsi="ＭＳ 明朝"/>
          <w:sz w:val="21"/>
          <w:szCs w:val="21"/>
        </w:rPr>
      </w:pPr>
      <w:r w:rsidRPr="005B4256">
        <w:rPr>
          <w:rFonts w:ascii="ＭＳ 明朝" w:eastAsia="ＭＳ 明朝" w:hAnsi="ＭＳ 明朝" w:hint="eastAsia"/>
          <w:sz w:val="21"/>
          <w:szCs w:val="21"/>
        </w:rPr>
        <w:t>（本試験の実施）</w:t>
      </w:r>
    </w:p>
    <w:p w14:paraId="40AA1E50" w14:textId="639B5091" w:rsidR="00BD77D5" w:rsidRPr="005B4256" w:rsidRDefault="007F53A0" w:rsidP="00917F77">
      <w:pPr>
        <w:spacing w:line="340" w:lineRule="exact"/>
        <w:ind w:left="188" w:right="8" w:hangingChars="100" w:hanging="188"/>
        <w:rPr>
          <w:rFonts w:ascii="ＭＳ 明朝" w:eastAsia="ＭＳ 明朝" w:hAnsi="ＭＳ 明朝"/>
          <w:sz w:val="21"/>
          <w:szCs w:val="21"/>
        </w:rPr>
      </w:pPr>
      <w:r w:rsidRPr="005B4256">
        <w:rPr>
          <w:rFonts w:ascii="ＭＳ 明朝" w:eastAsia="ＭＳ 明朝" w:hAnsi="ＭＳ 明朝" w:hint="eastAsia"/>
          <w:sz w:val="21"/>
          <w:szCs w:val="21"/>
        </w:rPr>
        <w:t>第３条　甲、乙及び丙は、医薬品医療機器等法、同施行令、同施行規則、医薬品ＧＣＰ省令、医薬品ＧＣＰ省令に関連する通知（以下これらを総称して「ＧＣＰ省令等」という。）、医薬品ＧＰＳＰ省令並びにヘルシンキ宣言を遵守して、本試験を実施するものとする。</w:t>
      </w:r>
    </w:p>
    <w:p w14:paraId="5959B7BB" w14:textId="3130FBC9" w:rsidR="00BD77D5" w:rsidRPr="005B4256" w:rsidRDefault="007F53A0" w:rsidP="00917F77">
      <w:pPr>
        <w:spacing w:line="340" w:lineRule="exact"/>
        <w:ind w:left="188" w:right="8" w:hangingChars="100" w:hanging="188"/>
        <w:rPr>
          <w:rFonts w:ascii="ＭＳ 明朝" w:eastAsia="ＭＳ 明朝" w:hAnsi="ＭＳ 明朝"/>
          <w:sz w:val="21"/>
          <w:szCs w:val="21"/>
        </w:rPr>
      </w:pPr>
      <w:r w:rsidRPr="005B4256">
        <w:rPr>
          <w:rFonts w:ascii="ＭＳ 明朝" w:eastAsia="ＭＳ 明朝" w:hAnsi="ＭＳ 明朝" w:hint="eastAsia"/>
          <w:sz w:val="21"/>
          <w:szCs w:val="21"/>
        </w:rPr>
        <w:lastRenderedPageBreak/>
        <w:t>２　甲、乙及び丙は、本試験の実施に当たり、被験者の人権・福祉を最優先するものとし、被験者の安全又はプライバシ</w:t>
      </w:r>
      <w:r w:rsidR="00BD2FBF">
        <w:rPr>
          <w:rFonts w:ascii="ＭＳ 明朝" w:eastAsia="ＭＳ 明朝" w:hAnsi="ＭＳ 明朝" w:hint="eastAsia"/>
          <w:sz w:val="21"/>
          <w:szCs w:val="21"/>
        </w:rPr>
        <w:t>ー</w:t>
      </w:r>
      <w:r w:rsidRPr="005B4256">
        <w:rPr>
          <w:rFonts w:ascii="ＭＳ 明朝" w:eastAsia="ＭＳ 明朝" w:hAnsi="ＭＳ 明朝" w:hint="eastAsia"/>
          <w:sz w:val="21"/>
          <w:szCs w:val="21"/>
        </w:rPr>
        <w:t>に悪影響を及ぼすおそれのあるすべての行為は、これを行わないものとする。</w:t>
      </w:r>
    </w:p>
    <w:p w14:paraId="61EA6483" w14:textId="6078190D" w:rsidR="00BD77D5" w:rsidRPr="005B4256" w:rsidRDefault="00DB1D29" w:rsidP="00917F77">
      <w:pPr>
        <w:spacing w:line="340" w:lineRule="exact"/>
        <w:ind w:left="141" w:right="8" w:hangingChars="75" w:hanging="141"/>
        <w:rPr>
          <w:rFonts w:ascii="ＭＳ 明朝" w:eastAsia="ＭＳ 明朝" w:hAnsi="ＭＳ 明朝"/>
          <w:sz w:val="21"/>
          <w:szCs w:val="21"/>
        </w:rPr>
      </w:pPr>
      <w:r>
        <w:rPr>
          <w:rFonts w:ascii="ＭＳ 明朝" w:eastAsia="ＭＳ 明朝" w:hAnsi="ＭＳ 明朝" w:hint="eastAsia"/>
          <w:sz w:val="21"/>
          <w:szCs w:val="21"/>
        </w:rPr>
        <w:t>３　甲は、</w:t>
      </w:r>
      <w:r w:rsidR="00B750F6">
        <w:rPr>
          <w:rFonts w:ascii="ＭＳ 明朝" w:eastAsia="ＭＳ 明朝" w:hAnsi="ＭＳ 明朝" w:hint="eastAsia"/>
          <w:sz w:val="21"/>
          <w:szCs w:val="21"/>
        </w:rPr>
        <w:t>第１</w:t>
      </w:r>
      <w:r>
        <w:rPr>
          <w:rFonts w:ascii="ＭＳ 明朝" w:eastAsia="ＭＳ 明朝" w:hAnsi="ＭＳ 明朝" w:hint="eastAsia"/>
          <w:sz w:val="21"/>
          <w:szCs w:val="21"/>
        </w:rPr>
        <w:t>条</w:t>
      </w:r>
      <w:r w:rsidR="007F53A0" w:rsidRPr="005B4256">
        <w:rPr>
          <w:rFonts w:ascii="ＭＳ 明朝" w:eastAsia="ＭＳ 明朝" w:hAnsi="ＭＳ 明朝" w:hint="eastAsia"/>
          <w:sz w:val="21"/>
          <w:szCs w:val="21"/>
        </w:rPr>
        <w:t>の</w:t>
      </w:r>
      <w:r w:rsidR="00B750F6">
        <w:rPr>
          <w:rFonts w:ascii="ＭＳ 明朝" w:eastAsia="ＭＳ 明朝" w:hAnsi="ＭＳ 明朝" w:hint="eastAsia"/>
          <w:sz w:val="21"/>
          <w:szCs w:val="21"/>
        </w:rPr>
        <w:t>製造販売後臨床</w:t>
      </w:r>
      <w:r w:rsidR="007F53A0" w:rsidRPr="005B4256">
        <w:rPr>
          <w:rFonts w:ascii="ＭＳ 明朝" w:eastAsia="ＭＳ 明朝" w:hAnsi="ＭＳ 明朝" w:hint="eastAsia"/>
          <w:sz w:val="21"/>
          <w:szCs w:val="21"/>
        </w:rPr>
        <w:t>試験実施計画書を遵守して慎重かつ適正に本試験を実施する。</w:t>
      </w:r>
    </w:p>
    <w:p w14:paraId="781EDEC9" w14:textId="6BCF46C6" w:rsidR="00BD77D5" w:rsidRPr="005B4256" w:rsidRDefault="007F53A0" w:rsidP="00917F77">
      <w:pPr>
        <w:spacing w:line="340" w:lineRule="exact"/>
        <w:ind w:left="141" w:right="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４　甲の</w:t>
      </w:r>
      <w:r w:rsidR="00B750F6">
        <w:rPr>
          <w:rFonts w:ascii="ＭＳ 明朝" w:eastAsia="ＭＳ 明朝" w:hAnsi="ＭＳ 明朝" w:hint="eastAsia"/>
          <w:sz w:val="21"/>
          <w:szCs w:val="21"/>
        </w:rPr>
        <w:t>製造販売後臨床</w:t>
      </w:r>
      <w:r w:rsidRPr="005B4256">
        <w:rPr>
          <w:rFonts w:ascii="ＭＳ 明朝" w:eastAsia="ＭＳ 明朝" w:hAnsi="ＭＳ 明朝" w:hint="eastAsia"/>
          <w:sz w:val="21"/>
          <w:szCs w:val="21"/>
        </w:rPr>
        <w:t>試験責任医師は、被験者が本試験に参加する前に医薬品ＧＣＰ省令第５１条第１項各号に掲げる事項を記載した説明文書及び同意文書を作成し、被験者に交付するとともに、当該説明文書に基づいて本試験の内容等を十分に被験者に説明し、本試験への参加について自由意思による同意を文書により得るものとする。また、同意取得後に、同意文書の写を被験者に交付するものとする。なお、被験者の同意取得が困難な場合、本試験への参加若しくは参加の継続について被験者の意思に影響を与える情報が得られた場合、非治療的試験を実施する場合、緊急状況下における救命的試験を実施する場合又は被験者が同意文書等を読めない場合にあっては、ＧＣＰ省令等に基づき同意を取得するものとする。</w:t>
      </w:r>
    </w:p>
    <w:p w14:paraId="5355C61F" w14:textId="0B40A3B5" w:rsidR="00BD77D5" w:rsidRPr="005B4256" w:rsidRDefault="007F53A0" w:rsidP="00917F77">
      <w:pPr>
        <w:spacing w:line="340" w:lineRule="exact"/>
        <w:ind w:left="141" w:right="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５　甲、</w:t>
      </w:r>
      <w:r w:rsidR="00B750F6">
        <w:rPr>
          <w:rFonts w:ascii="ＭＳ 明朝" w:eastAsia="ＭＳ 明朝" w:hAnsi="ＭＳ 明朝" w:hint="eastAsia"/>
          <w:sz w:val="21"/>
          <w:szCs w:val="21"/>
        </w:rPr>
        <w:t>製造販売後臨床</w:t>
      </w:r>
      <w:r w:rsidRPr="005B4256">
        <w:rPr>
          <w:rFonts w:ascii="ＭＳ 明朝" w:eastAsia="ＭＳ 明朝" w:hAnsi="ＭＳ 明朝" w:hint="eastAsia"/>
          <w:sz w:val="21"/>
          <w:szCs w:val="21"/>
        </w:rPr>
        <w:t>試験責任医師、乙又は丙は、ＧＣＰ省令等に規定されている通知及び報告を、適切な時期に適切な方法で行わなければならない。</w:t>
      </w:r>
    </w:p>
    <w:p w14:paraId="1C9E6BE8" w14:textId="33B33AE4" w:rsidR="00BD77D5" w:rsidRPr="005B4256" w:rsidRDefault="007F53A0" w:rsidP="00917F77">
      <w:pPr>
        <w:spacing w:line="340" w:lineRule="exact"/>
        <w:ind w:left="141" w:right="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６　甲は、天災その他やむを得ない事由により本試験の継続が困難な場合には、乙と協議を行い、本試験を中止し又は</w:t>
      </w:r>
      <w:r w:rsidR="00B750F6">
        <w:rPr>
          <w:rFonts w:ascii="ＭＳ 明朝" w:eastAsia="ＭＳ 明朝" w:hAnsi="ＭＳ 明朝" w:hint="eastAsia"/>
          <w:sz w:val="21"/>
          <w:szCs w:val="21"/>
        </w:rPr>
        <w:t>製造販売後臨床</w:t>
      </w:r>
      <w:r w:rsidRPr="005B4256">
        <w:rPr>
          <w:rFonts w:ascii="ＭＳ 明朝" w:eastAsia="ＭＳ 明朝" w:hAnsi="ＭＳ 明朝" w:hint="eastAsia"/>
          <w:sz w:val="21"/>
          <w:szCs w:val="21"/>
        </w:rPr>
        <w:t>試験期間の延長をすることができる。</w:t>
      </w:r>
    </w:p>
    <w:p w14:paraId="049E5231" w14:textId="77777777" w:rsidR="008539C1" w:rsidRPr="005B4256" w:rsidRDefault="008539C1" w:rsidP="00917F77">
      <w:pPr>
        <w:spacing w:line="340" w:lineRule="exact"/>
        <w:ind w:left="141" w:right="28" w:hangingChars="75" w:hanging="141"/>
        <w:rPr>
          <w:rFonts w:ascii="ＭＳ 明朝" w:eastAsia="ＭＳ 明朝" w:hAnsi="ＭＳ 明朝"/>
          <w:sz w:val="21"/>
          <w:szCs w:val="21"/>
        </w:rPr>
      </w:pPr>
    </w:p>
    <w:p w14:paraId="48C3CA09" w14:textId="54575525" w:rsidR="008539C1" w:rsidRPr="005B4256" w:rsidRDefault="007F53A0" w:rsidP="00917F77">
      <w:pPr>
        <w:spacing w:line="340" w:lineRule="exact"/>
        <w:ind w:left="141"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（副作用情報等）</w:t>
      </w:r>
    </w:p>
    <w:p w14:paraId="31522129" w14:textId="38BC958B" w:rsidR="00730054" w:rsidRPr="00730054" w:rsidRDefault="007F53A0" w:rsidP="00730054">
      <w:pPr>
        <w:spacing w:line="340" w:lineRule="exact"/>
        <w:ind w:left="141" w:right="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 xml:space="preserve">第４条　</w:t>
      </w:r>
      <w:r w:rsidR="00730054" w:rsidRPr="00730054">
        <w:rPr>
          <w:rFonts w:ascii="ＭＳ 明朝" w:eastAsia="ＭＳ 明朝" w:hAnsi="ＭＳ 明朝" w:hint="eastAsia"/>
          <w:sz w:val="21"/>
          <w:szCs w:val="21"/>
        </w:rPr>
        <w:t>乙は、被験薬並びに被験薬の有効性及び安全性</w:t>
      </w:r>
      <w:r w:rsidR="008E027B">
        <w:rPr>
          <w:rFonts w:ascii="ＭＳ 明朝" w:eastAsia="ＭＳ 明朝" w:hAnsi="ＭＳ 明朝" w:hint="eastAsia"/>
          <w:sz w:val="21"/>
          <w:szCs w:val="21"/>
        </w:rPr>
        <w:t>の</w:t>
      </w:r>
      <w:r w:rsidR="00730054" w:rsidRPr="00730054">
        <w:rPr>
          <w:rFonts w:ascii="ＭＳ 明朝" w:eastAsia="ＭＳ 明朝" w:hAnsi="ＭＳ 明朝" w:hint="eastAsia"/>
          <w:sz w:val="21"/>
          <w:szCs w:val="21"/>
        </w:rPr>
        <w:t>評価のために使用する薬物（以下、これらを「製造販売後臨床試験使用薬」という。）について医薬品医療機器等法第６８条の１０に規定する事項、その他の本試験を適正に行うために重要な情報を知ったときは、ＧＣＰ省令第２０条第２項及び第３項に従って、その旨を製造販売後臨床試験責任医師及び甲に文書で通知する。</w:t>
      </w:r>
    </w:p>
    <w:p w14:paraId="36CEF2E5" w14:textId="77777777" w:rsidR="00730054" w:rsidRPr="00730054" w:rsidRDefault="00730054" w:rsidP="00730054">
      <w:pPr>
        <w:spacing w:line="340" w:lineRule="exact"/>
        <w:ind w:left="141" w:right="8" w:hangingChars="75" w:hanging="141"/>
        <w:rPr>
          <w:rFonts w:ascii="ＭＳ 明朝" w:eastAsia="ＭＳ 明朝" w:hAnsi="ＭＳ 明朝"/>
          <w:sz w:val="21"/>
          <w:szCs w:val="21"/>
        </w:rPr>
      </w:pPr>
      <w:r w:rsidRPr="00730054">
        <w:rPr>
          <w:rFonts w:ascii="ＭＳ 明朝" w:eastAsia="ＭＳ 明朝" w:hAnsi="ＭＳ 明朝" w:hint="eastAsia"/>
          <w:sz w:val="21"/>
          <w:szCs w:val="21"/>
        </w:rPr>
        <w:t>２　製造販売後臨床試験責任医師は、製造販売後臨床試験使用薬について、ＧＣＰ省令第４８条第２項に規定する製造販売後臨床試験使用薬の副作用によるものと疑われる死亡、その他の重篤な有害事象の発生を認めたときは、直ちに甲及び乙に通知する。</w:t>
      </w:r>
    </w:p>
    <w:p w14:paraId="1CA51796" w14:textId="3C48FC3B" w:rsidR="00E74715" w:rsidRPr="005B4256" w:rsidRDefault="00730054" w:rsidP="00730054">
      <w:pPr>
        <w:spacing w:line="340" w:lineRule="exact"/>
        <w:ind w:left="141" w:right="8" w:hangingChars="75" w:hanging="141"/>
        <w:rPr>
          <w:rFonts w:ascii="ＭＳ 明朝" w:eastAsia="ＭＳ 明朝" w:hAnsi="ＭＳ 明朝"/>
          <w:sz w:val="21"/>
          <w:szCs w:val="21"/>
        </w:rPr>
      </w:pPr>
      <w:r w:rsidRPr="00730054">
        <w:rPr>
          <w:rFonts w:ascii="ＭＳ 明朝" w:eastAsia="ＭＳ 明朝" w:hAnsi="ＭＳ 明朝" w:hint="eastAsia"/>
          <w:sz w:val="21"/>
          <w:szCs w:val="21"/>
        </w:rPr>
        <w:t>３　乙は、製造販売後臨床試験使用薬の品質、有効性及び安全性に関する事項その他の本試験を適正に行うために重要な情報を知ったときは、直ちにこれを製造販売後臨床試験責任医師及び甲に通知し、必要に応じ、製造販売後臨床試験実施計画書を改訂その他必要な措置を講ずるものとする。</w:t>
      </w:r>
    </w:p>
    <w:p w14:paraId="0486A8AB" w14:textId="77777777" w:rsidR="00945245" w:rsidRPr="005B4256" w:rsidRDefault="00945245" w:rsidP="00917F77">
      <w:pPr>
        <w:spacing w:line="340" w:lineRule="exact"/>
        <w:ind w:left="141" w:right="8" w:hangingChars="75" w:hanging="141"/>
        <w:rPr>
          <w:rFonts w:ascii="ＭＳ 明朝" w:eastAsia="ＭＳ 明朝" w:hAnsi="ＭＳ 明朝"/>
          <w:sz w:val="21"/>
          <w:szCs w:val="21"/>
        </w:rPr>
      </w:pPr>
    </w:p>
    <w:p w14:paraId="3D014D10" w14:textId="09E61509" w:rsidR="00BD77D5" w:rsidRPr="005B4256" w:rsidRDefault="007F53A0" w:rsidP="00917F77">
      <w:pPr>
        <w:spacing w:line="340" w:lineRule="exact"/>
        <w:ind w:left="141"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w:t>
      </w:r>
      <w:r w:rsidR="00B750F6">
        <w:rPr>
          <w:rFonts w:ascii="ＭＳ 明朝" w:eastAsia="ＭＳ 明朝" w:hAnsi="ＭＳ 明朝" w:hint="eastAsia"/>
          <w:sz w:val="21"/>
          <w:szCs w:val="21"/>
        </w:rPr>
        <w:t>製造販売後臨床</w:t>
      </w:r>
      <w:r w:rsidRPr="005B4256">
        <w:rPr>
          <w:rFonts w:ascii="ＭＳ 明朝" w:eastAsia="ＭＳ 明朝" w:hAnsi="ＭＳ 明朝" w:hint="eastAsia"/>
          <w:sz w:val="21"/>
          <w:szCs w:val="21"/>
        </w:rPr>
        <w:t>試験の継続審査等）</w:t>
      </w:r>
    </w:p>
    <w:p w14:paraId="75F62757" w14:textId="25E17D76" w:rsidR="00BD77D5" w:rsidRPr="005B4256" w:rsidRDefault="007F53A0" w:rsidP="00917F77">
      <w:pPr>
        <w:spacing w:line="340" w:lineRule="exact"/>
        <w:ind w:left="141" w:right="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第５条　甲は、次の場合、</w:t>
      </w:r>
      <w:r w:rsidR="00B750F6">
        <w:rPr>
          <w:rFonts w:ascii="ＭＳ 明朝" w:eastAsia="ＭＳ 明朝" w:hAnsi="ＭＳ 明朝" w:hint="eastAsia"/>
          <w:sz w:val="21"/>
          <w:szCs w:val="21"/>
        </w:rPr>
        <w:t>本</w:t>
      </w:r>
      <w:r w:rsidRPr="005B4256">
        <w:rPr>
          <w:rFonts w:ascii="ＭＳ 明朝" w:eastAsia="ＭＳ 明朝" w:hAnsi="ＭＳ 明朝" w:hint="eastAsia"/>
          <w:sz w:val="21"/>
          <w:szCs w:val="21"/>
        </w:rPr>
        <w:t>試験を継続して行うことの適否について、治験審査委員会の意見を聴くものとする。</w:t>
      </w:r>
    </w:p>
    <w:p w14:paraId="7F502E36" w14:textId="7E228B22" w:rsidR="00BD77D5" w:rsidRPr="005B4256" w:rsidRDefault="00840FF2" w:rsidP="00917F77">
      <w:pPr>
        <w:spacing w:line="340" w:lineRule="exact"/>
        <w:ind w:left="141" w:right="28" w:hangingChars="75" w:hanging="141"/>
        <w:rPr>
          <w:rFonts w:ascii="ＭＳ 明朝" w:eastAsia="ＭＳ 明朝" w:hAnsi="ＭＳ 明朝"/>
          <w:sz w:val="21"/>
          <w:szCs w:val="21"/>
        </w:rPr>
      </w:pPr>
      <w:r>
        <w:rPr>
          <w:rFonts w:ascii="ＭＳ 明朝" w:eastAsia="ＭＳ 明朝" w:hAnsi="ＭＳ 明朝" w:hint="eastAsia"/>
          <w:sz w:val="21"/>
          <w:szCs w:val="21"/>
        </w:rPr>
        <w:t>（１）</w:t>
      </w:r>
      <w:r w:rsidR="00B750F6">
        <w:rPr>
          <w:rFonts w:ascii="ＭＳ 明朝" w:eastAsia="ＭＳ 明朝" w:hAnsi="ＭＳ 明朝" w:hint="eastAsia"/>
          <w:sz w:val="21"/>
          <w:szCs w:val="21"/>
        </w:rPr>
        <w:t>本</w:t>
      </w:r>
      <w:r w:rsidR="007F53A0" w:rsidRPr="005B4256">
        <w:rPr>
          <w:rFonts w:ascii="ＭＳ 明朝" w:eastAsia="ＭＳ 明朝" w:hAnsi="ＭＳ 明朝" w:hint="eastAsia"/>
          <w:sz w:val="21"/>
          <w:szCs w:val="21"/>
        </w:rPr>
        <w:t>試験の期間が１年を超える場合</w:t>
      </w:r>
    </w:p>
    <w:p w14:paraId="4209C654" w14:textId="3DABB4D0" w:rsidR="00BD77D5" w:rsidRPr="005B4256" w:rsidRDefault="007F53A0" w:rsidP="00917F77">
      <w:pPr>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（２）医薬品ＧＣＰ省令第２０条第２項及び第３項、同第４８条第２項又は同第５４条第３項の規定に基づき通知又は報告を受けた場合</w:t>
      </w:r>
    </w:p>
    <w:p w14:paraId="0C0A4FF9" w14:textId="4973FE23" w:rsidR="00BD77D5" w:rsidRPr="005B4256" w:rsidRDefault="007F53A0" w:rsidP="00917F77">
      <w:pPr>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（３）その他、甲が</w:t>
      </w:r>
      <w:r w:rsidR="00B750F6">
        <w:rPr>
          <w:rFonts w:ascii="ＭＳ 明朝" w:eastAsia="ＭＳ 明朝" w:hAnsi="ＭＳ 明朝" w:hint="eastAsia"/>
          <w:sz w:val="21"/>
          <w:szCs w:val="21"/>
        </w:rPr>
        <w:t>治験</w:t>
      </w:r>
      <w:r w:rsidRPr="005B4256">
        <w:rPr>
          <w:rFonts w:ascii="ＭＳ 明朝" w:eastAsia="ＭＳ 明朝" w:hAnsi="ＭＳ 明朝" w:hint="eastAsia"/>
          <w:sz w:val="21"/>
          <w:szCs w:val="21"/>
        </w:rPr>
        <w:t>審査委員会の意見を求める必要があると認めた場合</w:t>
      </w:r>
    </w:p>
    <w:p w14:paraId="02AAB391" w14:textId="01E95D22" w:rsidR="00BD77D5" w:rsidRPr="005B4256" w:rsidRDefault="007F53A0" w:rsidP="00917F77">
      <w:pPr>
        <w:spacing w:line="340" w:lineRule="exact"/>
        <w:ind w:left="141" w:right="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２　甲は、前項の治験審査委員会の意見及び当該意見に基づく甲の指示又は決定を、</w:t>
      </w:r>
      <w:r w:rsidR="00B750F6">
        <w:rPr>
          <w:rFonts w:ascii="ＭＳ 明朝" w:eastAsia="ＭＳ 明朝" w:hAnsi="ＭＳ 明朝" w:hint="eastAsia"/>
          <w:sz w:val="21"/>
          <w:szCs w:val="21"/>
        </w:rPr>
        <w:t>製造販売後臨床</w:t>
      </w:r>
      <w:r w:rsidRPr="005B4256">
        <w:rPr>
          <w:rFonts w:ascii="ＭＳ 明朝" w:eastAsia="ＭＳ 明朝" w:hAnsi="ＭＳ 明朝" w:hint="eastAsia"/>
          <w:sz w:val="21"/>
          <w:szCs w:val="21"/>
        </w:rPr>
        <w:t>試験責任医師及び丙を通じて乙に文書で通知する。</w:t>
      </w:r>
    </w:p>
    <w:p w14:paraId="69B76650" w14:textId="77777777" w:rsidR="00BD77D5" w:rsidRPr="005B4256" w:rsidRDefault="00BD77D5" w:rsidP="00917F77">
      <w:pPr>
        <w:spacing w:line="340" w:lineRule="exact"/>
        <w:ind w:left="141" w:right="172" w:hangingChars="75" w:hanging="141"/>
        <w:rPr>
          <w:rFonts w:ascii="ＭＳ 明朝" w:eastAsia="ＭＳ 明朝" w:hAnsi="ＭＳ 明朝"/>
          <w:sz w:val="21"/>
          <w:szCs w:val="21"/>
        </w:rPr>
      </w:pPr>
    </w:p>
    <w:p w14:paraId="3BDD0473" w14:textId="6AC7DCB3" w:rsidR="006F00B7" w:rsidRPr="005B4256" w:rsidRDefault="007F53A0" w:rsidP="00917F77">
      <w:pPr>
        <w:spacing w:line="340" w:lineRule="exact"/>
        <w:ind w:left="141"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w:t>
      </w:r>
      <w:r w:rsidR="00B750F6">
        <w:rPr>
          <w:rFonts w:ascii="ＭＳ 明朝" w:eastAsia="ＭＳ 明朝" w:hAnsi="ＭＳ 明朝" w:hint="eastAsia"/>
          <w:sz w:val="21"/>
          <w:szCs w:val="21"/>
        </w:rPr>
        <w:t>製造販売後臨床</w:t>
      </w:r>
      <w:r w:rsidRPr="005B4256">
        <w:rPr>
          <w:rFonts w:ascii="ＭＳ 明朝" w:eastAsia="ＭＳ 明朝" w:hAnsi="ＭＳ 明朝" w:hint="eastAsia"/>
          <w:sz w:val="21"/>
          <w:szCs w:val="21"/>
        </w:rPr>
        <w:t>試験の中止等）</w:t>
      </w:r>
    </w:p>
    <w:p w14:paraId="29008426" w14:textId="31DD5A7C" w:rsidR="00BD77D5" w:rsidRPr="005B4256" w:rsidRDefault="007F53A0" w:rsidP="00917F77">
      <w:pPr>
        <w:spacing w:line="340" w:lineRule="exact"/>
        <w:ind w:left="141" w:right="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第６条　乙は、次の場合、その理由を添えて、速やかに丙を通じて甲に文書で通知する。</w:t>
      </w:r>
    </w:p>
    <w:p w14:paraId="507DD24E" w14:textId="09A17AC1" w:rsidR="00C21941" w:rsidRDefault="00917F77" w:rsidP="00B750F6">
      <w:pPr>
        <w:spacing w:line="340" w:lineRule="exact"/>
        <w:ind w:leftChars="-71" w:left="-141" w:right="28" w:firstLineChars="100" w:firstLine="188"/>
        <w:rPr>
          <w:rFonts w:ascii="ＭＳ 明朝" w:eastAsia="ＭＳ 明朝" w:hAnsi="ＭＳ 明朝"/>
          <w:sz w:val="21"/>
          <w:szCs w:val="21"/>
        </w:rPr>
      </w:pPr>
      <w:r>
        <w:rPr>
          <w:rFonts w:ascii="ＭＳ 明朝" w:eastAsia="ＭＳ 明朝" w:hAnsi="ＭＳ 明朝" w:hint="eastAsia"/>
          <w:sz w:val="21"/>
          <w:szCs w:val="21"/>
        </w:rPr>
        <w:t>（１）</w:t>
      </w:r>
      <w:r w:rsidR="007F53A0" w:rsidRPr="005B4256">
        <w:rPr>
          <w:rFonts w:ascii="ＭＳ 明朝" w:eastAsia="ＭＳ 明朝" w:hAnsi="ＭＳ 明朝" w:hint="eastAsia"/>
          <w:sz w:val="21"/>
          <w:szCs w:val="21"/>
        </w:rPr>
        <w:t>本試験を中断し、又は中止する場合</w:t>
      </w:r>
    </w:p>
    <w:p w14:paraId="23E58E79" w14:textId="6D11952D" w:rsidR="00C21941" w:rsidRPr="00C21941" w:rsidRDefault="00917F77" w:rsidP="00840FF2">
      <w:pPr>
        <w:spacing w:line="340" w:lineRule="exact"/>
        <w:ind w:left="141" w:right="28" w:hanging="141"/>
        <w:rPr>
          <w:rFonts w:ascii="ＭＳ 明朝" w:eastAsia="ＭＳ 明朝" w:hAnsi="ＭＳ 明朝"/>
          <w:sz w:val="21"/>
          <w:szCs w:val="21"/>
        </w:rPr>
      </w:pPr>
      <w:r>
        <w:rPr>
          <w:rFonts w:ascii="ＭＳ 明朝" w:eastAsia="ＭＳ 明朝" w:hAnsi="ＭＳ 明朝" w:hint="eastAsia"/>
          <w:sz w:val="21"/>
          <w:szCs w:val="21"/>
        </w:rPr>
        <w:t>（２）</w:t>
      </w:r>
      <w:r w:rsidR="00C21941">
        <w:rPr>
          <w:rFonts w:ascii="ＭＳ 明朝" w:eastAsia="ＭＳ 明朝" w:hAnsi="ＭＳ 明朝" w:hint="eastAsia"/>
          <w:sz w:val="21"/>
          <w:szCs w:val="21"/>
        </w:rPr>
        <w:t>本試験</w:t>
      </w:r>
      <w:r w:rsidR="00C21941" w:rsidRPr="005B4256">
        <w:rPr>
          <w:rFonts w:ascii="ＭＳ 明朝" w:eastAsia="ＭＳ 明朝" w:hAnsi="ＭＳ 明朝" w:hint="eastAsia"/>
          <w:sz w:val="21"/>
          <w:szCs w:val="21"/>
        </w:rPr>
        <w:t>により収集された</w:t>
      </w:r>
      <w:r w:rsidR="00B750F6">
        <w:rPr>
          <w:rFonts w:ascii="ＭＳ 明朝" w:eastAsia="ＭＳ 明朝" w:hAnsi="ＭＳ 明朝" w:hint="eastAsia"/>
          <w:sz w:val="21"/>
          <w:szCs w:val="21"/>
        </w:rPr>
        <w:t>製造販売後臨床</w:t>
      </w:r>
      <w:r w:rsidR="00C21941" w:rsidRPr="005B4256">
        <w:rPr>
          <w:rFonts w:ascii="ＭＳ 明朝" w:eastAsia="ＭＳ 明朝" w:hAnsi="ＭＳ 明朝" w:hint="eastAsia"/>
          <w:sz w:val="21"/>
          <w:szCs w:val="21"/>
        </w:rPr>
        <w:t>試験成績に関する資料を被験薬に係る再審査</w:t>
      </w:r>
      <w:r w:rsidR="008E027B">
        <w:rPr>
          <w:rFonts w:ascii="ＭＳ 明朝" w:eastAsia="ＭＳ 明朝" w:hAnsi="ＭＳ 明朝" w:hint="eastAsia"/>
          <w:sz w:val="21"/>
          <w:szCs w:val="21"/>
        </w:rPr>
        <w:t>又は</w:t>
      </w:r>
      <w:r w:rsidR="00C21941" w:rsidRPr="005B4256">
        <w:rPr>
          <w:rFonts w:ascii="ＭＳ 明朝" w:eastAsia="ＭＳ 明朝" w:hAnsi="ＭＳ 明朝" w:hint="eastAsia"/>
          <w:sz w:val="21"/>
          <w:szCs w:val="21"/>
        </w:rPr>
        <w:t>再評価</w:t>
      </w:r>
      <w:r w:rsidR="00C21941" w:rsidRPr="005B4256">
        <w:rPr>
          <w:rFonts w:ascii="ＭＳ 明朝" w:eastAsia="ＭＳ 明朝" w:hAnsi="ＭＳ 明朝" w:hint="eastAsia"/>
          <w:sz w:val="21"/>
          <w:szCs w:val="21"/>
        </w:rPr>
        <w:lastRenderedPageBreak/>
        <w:t>申請書に添付しないことを決定した場合</w:t>
      </w:r>
    </w:p>
    <w:p w14:paraId="732A7CE2" w14:textId="0A1C7150" w:rsidR="006F00B7"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２　甲は、</w:t>
      </w:r>
      <w:r w:rsidR="00B750F6">
        <w:rPr>
          <w:rFonts w:ascii="ＭＳ 明朝" w:eastAsia="ＭＳ 明朝" w:hAnsi="ＭＳ 明朝" w:hint="eastAsia"/>
          <w:sz w:val="21"/>
          <w:szCs w:val="21"/>
        </w:rPr>
        <w:t>製造販売後臨床</w:t>
      </w:r>
      <w:r w:rsidRPr="005B4256">
        <w:rPr>
          <w:rFonts w:ascii="ＭＳ 明朝" w:eastAsia="ＭＳ 明朝" w:hAnsi="ＭＳ 明朝" w:hint="eastAsia"/>
          <w:sz w:val="21"/>
          <w:szCs w:val="21"/>
        </w:rPr>
        <w:t>試験責任医師から次の報告を受けた場合は、速やかにこれを治験審査委員会及び丙を通じて乙に文書で通知する。</w:t>
      </w:r>
    </w:p>
    <w:p w14:paraId="4005D0C1" w14:textId="4E0D4088" w:rsidR="00BD77D5" w:rsidRPr="005B4256" w:rsidRDefault="00917F77" w:rsidP="00917F77">
      <w:pPr>
        <w:spacing w:line="340" w:lineRule="exact"/>
        <w:ind w:left="141" w:right="28" w:hangingChars="75" w:hanging="141"/>
        <w:rPr>
          <w:rFonts w:ascii="ＭＳ 明朝" w:eastAsia="ＭＳ 明朝" w:hAnsi="ＭＳ 明朝"/>
          <w:sz w:val="21"/>
          <w:szCs w:val="21"/>
        </w:rPr>
      </w:pPr>
      <w:r>
        <w:rPr>
          <w:rFonts w:ascii="ＭＳ 明朝" w:eastAsia="ＭＳ 明朝" w:hAnsi="ＭＳ 明朝" w:hint="eastAsia"/>
          <w:sz w:val="21"/>
          <w:szCs w:val="21"/>
        </w:rPr>
        <w:t>（１）</w:t>
      </w:r>
      <w:r w:rsidR="007F53A0" w:rsidRPr="005B4256">
        <w:rPr>
          <w:rFonts w:ascii="ＭＳ 明朝" w:eastAsia="ＭＳ 明朝" w:hAnsi="ＭＳ 明朝" w:hint="eastAsia"/>
          <w:sz w:val="21"/>
          <w:szCs w:val="21"/>
        </w:rPr>
        <w:t>本試験を中断し、又は中止する旨及びその理由</w:t>
      </w:r>
    </w:p>
    <w:p w14:paraId="3A265042" w14:textId="6799E2F1" w:rsidR="00BD77D5" w:rsidRPr="005B4256" w:rsidRDefault="007F53A0" w:rsidP="00917F77">
      <w:pPr>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（２）本試験を終了する旨及び試</w:t>
      </w:r>
      <w:r w:rsidR="00B750F6">
        <w:rPr>
          <w:rFonts w:ascii="ＭＳ 明朝" w:eastAsia="ＭＳ 明朝" w:hAnsi="ＭＳ 明朝" w:hint="eastAsia"/>
          <w:sz w:val="21"/>
          <w:szCs w:val="21"/>
        </w:rPr>
        <w:t>製造販売後臨床</w:t>
      </w:r>
      <w:r w:rsidRPr="005B4256">
        <w:rPr>
          <w:rFonts w:ascii="ＭＳ 明朝" w:eastAsia="ＭＳ 明朝" w:hAnsi="ＭＳ 明朝" w:hint="eastAsia"/>
          <w:sz w:val="21"/>
          <w:szCs w:val="21"/>
        </w:rPr>
        <w:t>験結果の概要</w:t>
      </w:r>
    </w:p>
    <w:p w14:paraId="6AE1CD24" w14:textId="77777777" w:rsidR="00BD77D5" w:rsidRPr="005B4256" w:rsidRDefault="00BD77D5" w:rsidP="00917F77">
      <w:pPr>
        <w:spacing w:line="340" w:lineRule="exact"/>
        <w:ind w:left="141" w:right="-12" w:hangingChars="75" w:hanging="141"/>
        <w:rPr>
          <w:rFonts w:ascii="ＭＳ 明朝" w:eastAsia="ＭＳ 明朝" w:hAnsi="ＭＳ 明朝"/>
          <w:sz w:val="21"/>
          <w:szCs w:val="21"/>
        </w:rPr>
      </w:pPr>
    </w:p>
    <w:p w14:paraId="7387BDC2" w14:textId="0DF531A5" w:rsidR="006F00B7" w:rsidRPr="005B4256" w:rsidRDefault="007F53A0" w:rsidP="00917F77">
      <w:pPr>
        <w:spacing w:line="340" w:lineRule="exact"/>
        <w:ind w:left="141"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w:t>
      </w:r>
      <w:r w:rsidR="00774A00">
        <w:rPr>
          <w:rFonts w:ascii="ＭＳ 明朝" w:eastAsia="ＭＳ 明朝" w:hAnsi="ＭＳ 明朝" w:hint="eastAsia"/>
          <w:sz w:val="21"/>
          <w:szCs w:val="21"/>
        </w:rPr>
        <w:t>製造販売後臨床</w:t>
      </w:r>
      <w:r w:rsidRPr="005B4256">
        <w:rPr>
          <w:rFonts w:ascii="ＭＳ 明朝" w:eastAsia="ＭＳ 明朝" w:hAnsi="ＭＳ 明朝" w:hint="eastAsia"/>
          <w:sz w:val="21"/>
          <w:szCs w:val="21"/>
        </w:rPr>
        <w:t>試験薬</w:t>
      </w:r>
      <w:r w:rsidR="00730054">
        <w:rPr>
          <w:rFonts w:ascii="ＭＳ 明朝" w:eastAsia="ＭＳ 明朝" w:hAnsi="ＭＳ 明朝" w:hint="eastAsia"/>
          <w:sz w:val="21"/>
          <w:szCs w:val="21"/>
        </w:rPr>
        <w:t>又は</w:t>
      </w:r>
      <w:r w:rsidR="00774A00">
        <w:rPr>
          <w:rFonts w:ascii="ＭＳ 明朝" w:eastAsia="ＭＳ 明朝" w:hAnsi="ＭＳ 明朝" w:hint="eastAsia"/>
          <w:sz w:val="21"/>
          <w:szCs w:val="21"/>
        </w:rPr>
        <w:t>製造販売後臨床</w:t>
      </w:r>
      <w:r w:rsidR="00730054">
        <w:rPr>
          <w:rFonts w:ascii="ＭＳ 明朝" w:eastAsia="ＭＳ 明朝" w:hAnsi="ＭＳ 明朝" w:hint="eastAsia"/>
          <w:sz w:val="21"/>
          <w:szCs w:val="21"/>
        </w:rPr>
        <w:t>試験使用薬</w:t>
      </w:r>
      <w:r w:rsidRPr="005B4256">
        <w:rPr>
          <w:rFonts w:ascii="ＭＳ 明朝" w:eastAsia="ＭＳ 明朝" w:hAnsi="ＭＳ 明朝" w:hint="eastAsia"/>
          <w:sz w:val="21"/>
          <w:szCs w:val="21"/>
        </w:rPr>
        <w:t>の管理等）</w:t>
      </w:r>
    </w:p>
    <w:p w14:paraId="3987BA08" w14:textId="04A2B904" w:rsidR="00BD77D5"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第７条　乙は、</w:t>
      </w:r>
      <w:r w:rsidR="00774A00">
        <w:rPr>
          <w:rFonts w:ascii="ＭＳ 明朝" w:eastAsia="ＭＳ 明朝" w:hAnsi="ＭＳ 明朝" w:hint="eastAsia"/>
          <w:sz w:val="21"/>
          <w:szCs w:val="21"/>
        </w:rPr>
        <w:t>製造販売後臨床</w:t>
      </w:r>
      <w:r w:rsidR="00730054">
        <w:rPr>
          <w:rFonts w:ascii="ＭＳ 明朝" w:eastAsia="ＭＳ 明朝" w:hAnsi="ＭＳ 明朝" w:hint="eastAsia"/>
          <w:sz w:val="21"/>
          <w:szCs w:val="21"/>
        </w:rPr>
        <w:t>試験使用薬</w:t>
      </w:r>
      <w:r w:rsidRPr="005B4256">
        <w:rPr>
          <w:rFonts w:ascii="ＭＳ 明朝" w:eastAsia="ＭＳ 明朝" w:hAnsi="ＭＳ 明朝" w:hint="eastAsia"/>
          <w:sz w:val="21"/>
          <w:szCs w:val="21"/>
        </w:rPr>
        <w:t>を、医薬品ＧＣＰ省令第１６条</w:t>
      </w:r>
      <w:r w:rsidR="008E027B">
        <w:rPr>
          <w:rFonts w:ascii="ＭＳ 明朝" w:eastAsia="ＭＳ 明朝" w:hAnsi="ＭＳ 明朝" w:hint="eastAsia"/>
          <w:sz w:val="21"/>
          <w:szCs w:val="21"/>
        </w:rPr>
        <w:t>及び</w:t>
      </w:r>
      <w:r w:rsidRPr="005B4256">
        <w:rPr>
          <w:rFonts w:ascii="ＭＳ 明朝" w:eastAsia="ＭＳ 明朝" w:hAnsi="ＭＳ 明朝" w:hint="eastAsia"/>
          <w:sz w:val="21"/>
          <w:szCs w:val="21"/>
        </w:rPr>
        <w:t>第１７条の規定に従って</w:t>
      </w:r>
      <w:r w:rsidR="00D232BE">
        <w:rPr>
          <w:rFonts w:ascii="ＭＳ 明朝" w:eastAsia="ＭＳ 明朝" w:hAnsi="ＭＳ 明朝" w:hint="eastAsia"/>
          <w:sz w:val="21"/>
          <w:szCs w:val="21"/>
        </w:rPr>
        <w:t>管理</w:t>
      </w:r>
      <w:r w:rsidRPr="005B4256">
        <w:rPr>
          <w:rFonts w:ascii="ＭＳ 明朝" w:eastAsia="ＭＳ 明朝" w:hAnsi="ＭＳ 明朝" w:hint="eastAsia"/>
          <w:sz w:val="21"/>
          <w:szCs w:val="21"/>
        </w:rPr>
        <w:t>し、契約締結後速やかに、その取扱方法を説明した文書とともに、これを丙を通じて甲に交付する。</w:t>
      </w:r>
    </w:p>
    <w:p w14:paraId="26F896CE" w14:textId="302EDDF9" w:rsidR="00BD77D5"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２　甲は、前項により乙から受領した</w:t>
      </w:r>
      <w:r w:rsidR="00774A00">
        <w:rPr>
          <w:rFonts w:ascii="ＭＳ 明朝" w:eastAsia="ＭＳ 明朝" w:hAnsi="ＭＳ 明朝" w:hint="eastAsia"/>
          <w:sz w:val="21"/>
          <w:szCs w:val="21"/>
        </w:rPr>
        <w:t>製造販売後臨床</w:t>
      </w:r>
      <w:r w:rsidR="00730054">
        <w:rPr>
          <w:rFonts w:ascii="ＭＳ 明朝" w:eastAsia="ＭＳ 明朝" w:hAnsi="ＭＳ 明朝" w:hint="eastAsia"/>
          <w:sz w:val="21"/>
          <w:szCs w:val="21"/>
        </w:rPr>
        <w:t>使用薬</w:t>
      </w:r>
      <w:r w:rsidRPr="005B4256">
        <w:rPr>
          <w:rFonts w:ascii="ＭＳ 明朝" w:eastAsia="ＭＳ 明朝" w:hAnsi="ＭＳ 明朝" w:hint="eastAsia"/>
          <w:sz w:val="21"/>
          <w:szCs w:val="21"/>
        </w:rPr>
        <w:t>を本試験にのみ使用する。</w:t>
      </w:r>
    </w:p>
    <w:p w14:paraId="29BE24C5" w14:textId="37AAC1DB" w:rsidR="00BD77D5"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３　甲は、</w:t>
      </w:r>
      <w:r w:rsidR="00774A00">
        <w:rPr>
          <w:rFonts w:ascii="ＭＳ 明朝" w:eastAsia="ＭＳ 明朝" w:hAnsi="ＭＳ 明朝" w:hint="eastAsia"/>
          <w:sz w:val="21"/>
          <w:szCs w:val="21"/>
        </w:rPr>
        <w:t>製造販売後臨床</w:t>
      </w:r>
      <w:r w:rsidRPr="005B4256">
        <w:rPr>
          <w:rFonts w:ascii="ＭＳ 明朝" w:eastAsia="ＭＳ 明朝" w:hAnsi="ＭＳ 明朝" w:hint="eastAsia"/>
          <w:sz w:val="21"/>
          <w:szCs w:val="21"/>
        </w:rPr>
        <w:t>試験薬管理者を選任するものとし、</w:t>
      </w:r>
      <w:r w:rsidR="00774A00">
        <w:rPr>
          <w:rFonts w:ascii="ＭＳ 明朝" w:eastAsia="ＭＳ 明朝" w:hAnsi="ＭＳ 明朝" w:hint="eastAsia"/>
          <w:sz w:val="21"/>
          <w:szCs w:val="21"/>
        </w:rPr>
        <w:t>製造販売後臨床</w:t>
      </w:r>
      <w:r w:rsidRPr="005B4256">
        <w:rPr>
          <w:rFonts w:ascii="ＭＳ 明朝" w:eastAsia="ＭＳ 明朝" w:hAnsi="ＭＳ 明朝" w:hint="eastAsia"/>
          <w:sz w:val="21"/>
          <w:szCs w:val="21"/>
        </w:rPr>
        <w:t>試験薬管理者に、</w:t>
      </w:r>
      <w:r w:rsidR="00730054" w:rsidRPr="0032483F">
        <w:rPr>
          <w:rFonts w:ascii="ＭＳ 明朝" w:eastAsia="ＭＳ 明朝" w:hAnsi="ＭＳ 明朝" w:hint="eastAsia"/>
          <w:sz w:val="21"/>
          <w:szCs w:val="21"/>
        </w:rPr>
        <w:t>医薬品ＧＣＰ省令第１６条</w:t>
      </w:r>
      <w:r w:rsidR="008E027B">
        <w:rPr>
          <w:rFonts w:ascii="ＭＳ 明朝" w:eastAsia="ＭＳ 明朝" w:hAnsi="ＭＳ 明朝" w:hint="eastAsia"/>
          <w:sz w:val="21"/>
          <w:szCs w:val="21"/>
        </w:rPr>
        <w:t>及び</w:t>
      </w:r>
      <w:r w:rsidR="00730054" w:rsidRPr="0032483F">
        <w:rPr>
          <w:rFonts w:ascii="ＭＳ 明朝" w:eastAsia="ＭＳ 明朝" w:hAnsi="ＭＳ 明朝" w:hint="eastAsia"/>
          <w:sz w:val="21"/>
          <w:szCs w:val="21"/>
        </w:rPr>
        <w:t>第１７条の規定に</w:t>
      </w:r>
      <w:r w:rsidR="00730054">
        <w:rPr>
          <w:rFonts w:ascii="ＭＳ 明朝" w:eastAsia="ＭＳ 明朝" w:hAnsi="ＭＳ 明朝" w:hint="eastAsia"/>
          <w:sz w:val="21"/>
          <w:szCs w:val="21"/>
        </w:rPr>
        <w:t>基づき交付された</w:t>
      </w:r>
      <w:r w:rsidR="00774A00">
        <w:rPr>
          <w:rFonts w:ascii="ＭＳ 明朝" w:eastAsia="ＭＳ 明朝" w:hAnsi="ＭＳ 明朝" w:hint="eastAsia"/>
          <w:sz w:val="21"/>
          <w:szCs w:val="21"/>
        </w:rPr>
        <w:t>製造販売後臨床</w:t>
      </w:r>
      <w:r w:rsidRPr="005B4256">
        <w:rPr>
          <w:rFonts w:ascii="ＭＳ 明朝" w:eastAsia="ＭＳ 明朝" w:hAnsi="ＭＳ 明朝" w:hint="eastAsia"/>
          <w:sz w:val="21"/>
          <w:szCs w:val="21"/>
        </w:rPr>
        <w:t>試験</w:t>
      </w:r>
      <w:r w:rsidR="00730054">
        <w:rPr>
          <w:rFonts w:ascii="ＭＳ 明朝" w:eastAsia="ＭＳ 明朝" w:hAnsi="ＭＳ 明朝" w:hint="eastAsia"/>
          <w:sz w:val="21"/>
          <w:szCs w:val="21"/>
        </w:rPr>
        <w:t>使用</w:t>
      </w:r>
      <w:r w:rsidRPr="005B4256">
        <w:rPr>
          <w:rFonts w:ascii="ＭＳ 明朝" w:eastAsia="ＭＳ 明朝" w:hAnsi="ＭＳ 明朝" w:hint="eastAsia"/>
          <w:sz w:val="21"/>
          <w:szCs w:val="21"/>
        </w:rPr>
        <w:t>薬の取扱い及び保管・管理並びにそれらの記録に際して従うべき指示を記載した乙作成の手順書に従った措置を適切に実施させる。</w:t>
      </w:r>
    </w:p>
    <w:p w14:paraId="42E157D6" w14:textId="77777777" w:rsidR="008B742A" w:rsidRPr="005B4256" w:rsidRDefault="008B742A" w:rsidP="00917F77">
      <w:pPr>
        <w:spacing w:line="340" w:lineRule="exact"/>
        <w:ind w:left="141" w:hangingChars="75" w:hanging="141"/>
        <w:rPr>
          <w:rFonts w:ascii="ＭＳ 明朝" w:eastAsia="ＭＳ 明朝" w:hAnsi="ＭＳ 明朝"/>
          <w:sz w:val="21"/>
          <w:szCs w:val="21"/>
        </w:rPr>
      </w:pPr>
    </w:p>
    <w:p w14:paraId="59F394AB" w14:textId="1CA3D643" w:rsidR="00423C57" w:rsidRPr="005B4256" w:rsidRDefault="007F53A0" w:rsidP="00917F77">
      <w:pPr>
        <w:spacing w:line="340" w:lineRule="exact"/>
        <w:ind w:left="141"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（モニタリング等への協力及び被験者の秘密の保全）</w:t>
      </w:r>
    </w:p>
    <w:p w14:paraId="709B3B7C" w14:textId="2B825DD1" w:rsidR="002A7029"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第８条　甲は、乙又は丙が行うモニタリング及び監査並びに治験審査委員会及び</w:t>
      </w:r>
      <w:r w:rsidR="00774A00">
        <w:rPr>
          <w:rFonts w:ascii="ＭＳ 明朝" w:eastAsia="ＭＳ 明朝" w:hAnsi="ＭＳ 明朝" w:hint="eastAsia"/>
          <w:sz w:val="21"/>
          <w:szCs w:val="21"/>
        </w:rPr>
        <w:t>国内外の</w:t>
      </w:r>
      <w:r w:rsidRPr="005B4256">
        <w:rPr>
          <w:rFonts w:ascii="ＭＳ 明朝" w:eastAsia="ＭＳ 明朝" w:hAnsi="ＭＳ 明朝" w:hint="eastAsia"/>
          <w:sz w:val="21"/>
          <w:szCs w:val="21"/>
        </w:rPr>
        <w:t>規制当局の調査に協力し、その求めに応じ、原資料等の本試験に関連するすべての記録を直接閲覧に供するものとする。</w:t>
      </w:r>
    </w:p>
    <w:p w14:paraId="0E45FC4F" w14:textId="4ADC5884" w:rsidR="00BD77D5"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２　乙及び丙は、正当な理由なく、モニタリング又は監査等本試験に関し職務上知り得た被験者の秘密を第三者に漏洩してはならない。また、乙は、その役員若しくは従業員又はこれらの地位にあった者に対し、その義務を課すものとする。</w:t>
      </w:r>
    </w:p>
    <w:p w14:paraId="2DED2AB5" w14:textId="77777777" w:rsidR="002C4297" w:rsidRPr="005B4256" w:rsidRDefault="002C4297" w:rsidP="00917F77">
      <w:pPr>
        <w:tabs>
          <w:tab w:val="left" w:pos="804"/>
        </w:tabs>
        <w:spacing w:line="340" w:lineRule="exact"/>
        <w:ind w:left="141" w:right="28" w:hangingChars="75" w:hanging="141"/>
        <w:rPr>
          <w:rFonts w:ascii="ＭＳ 明朝" w:eastAsia="ＭＳ 明朝" w:hAnsi="ＭＳ 明朝"/>
          <w:sz w:val="21"/>
          <w:szCs w:val="21"/>
        </w:rPr>
      </w:pPr>
    </w:p>
    <w:p w14:paraId="7E8C2A95" w14:textId="6CB37216" w:rsidR="002A7029" w:rsidRPr="005B4256" w:rsidRDefault="007F53A0" w:rsidP="00917F77">
      <w:pPr>
        <w:spacing w:line="340" w:lineRule="exact"/>
        <w:ind w:left="141"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（症例報告書の提出）</w:t>
      </w:r>
    </w:p>
    <w:p w14:paraId="624A853F" w14:textId="6841AF46" w:rsidR="00BD77D5"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第９条　甲及び</w:t>
      </w:r>
      <w:r w:rsidR="00774A00">
        <w:rPr>
          <w:rFonts w:ascii="ＭＳ 明朝" w:eastAsia="ＭＳ 明朝" w:hAnsi="ＭＳ 明朝" w:hint="eastAsia"/>
          <w:sz w:val="21"/>
          <w:szCs w:val="21"/>
        </w:rPr>
        <w:t>製造販売後臨床</w:t>
      </w:r>
      <w:r w:rsidRPr="005B4256">
        <w:rPr>
          <w:rFonts w:ascii="ＭＳ 明朝" w:eastAsia="ＭＳ 明朝" w:hAnsi="ＭＳ 明朝" w:hint="eastAsia"/>
          <w:sz w:val="21"/>
          <w:szCs w:val="21"/>
        </w:rPr>
        <w:t>試験責任医師は、本試験を実施した結果につき、</w:t>
      </w:r>
      <w:r w:rsidR="00774A00">
        <w:rPr>
          <w:rFonts w:ascii="ＭＳ 明朝" w:eastAsia="ＭＳ 明朝" w:hAnsi="ＭＳ 明朝" w:hint="eastAsia"/>
          <w:sz w:val="21"/>
          <w:szCs w:val="21"/>
        </w:rPr>
        <w:t>製造販売後臨床</w:t>
      </w:r>
      <w:r w:rsidRPr="005B4256">
        <w:rPr>
          <w:rFonts w:ascii="ＭＳ 明朝" w:eastAsia="ＭＳ 明朝" w:hAnsi="ＭＳ 明朝" w:hint="eastAsia"/>
          <w:sz w:val="21"/>
          <w:szCs w:val="21"/>
        </w:rPr>
        <w:t>試験実施計画書に従って、速やかに正確かつ完全な症例報告書を作成し、丙を通じて乙に提出する。</w:t>
      </w:r>
    </w:p>
    <w:p w14:paraId="5FE6AA1C" w14:textId="52E0CDC0" w:rsidR="00BD77D5"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２　前項の症例報告書の作成・提出、又は作成・提出された症例報告書の変更・修正に当たっては、甲及び</w:t>
      </w:r>
      <w:r w:rsidR="00774A00">
        <w:rPr>
          <w:rFonts w:ascii="ＭＳ 明朝" w:eastAsia="ＭＳ 明朝" w:hAnsi="ＭＳ 明朝" w:hint="eastAsia"/>
          <w:sz w:val="21"/>
          <w:szCs w:val="21"/>
        </w:rPr>
        <w:t>製造販売後臨床</w:t>
      </w:r>
      <w:r w:rsidRPr="005B4256">
        <w:rPr>
          <w:rFonts w:ascii="ＭＳ 明朝" w:eastAsia="ＭＳ 明朝" w:hAnsi="ＭＳ 明朝" w:hint="eastAsia"/>
          <w:sz w:val="21"/>
          <w:szCs w:val="21"/>
        </w:rPr>
        <w:t>試験責任医師は、乙作成の手順書に従い、これを行うものとする。</w:t>
      </w:r>
    </w:p>
    <w:p w14:paraId="2F18E76A" w14:textId="77777777" w:rsidR="00BD77D5" w:rsidRPr="005B4256" w:rsidRDefault="00BD77D5" w:rsidP="00917F77">
      <w:pPr>
        <w:spacing w:line="340" w:lineRule="exact"/>
        <w:ind w:left="141" w:right="172" w:hangingChars="75" w:hanging="141"/>
        <w:rPr>
          <w:rFonts w:ascii="ＭＳ 明朝" w:eastAsia="ＭＳ 明朝" w:hAnsi="ＭＳ 明朝"/>
          <w:sz w:val="21"/>
          <w:szCs w:val="21"/>
        </w:rPr>
      </w:pPr>
    </w:p>
    <w:p w14:paraId="69728EEB" w14:textId="39725C79" w:rsidR="002A7029" w:rsidRPr="005B4256" w:rsidRDefault="007F53A0" w:rsidP="00917F77">
      <w:pPr>
        <w:spacing w:line="340" w:lineRule="exact"/>
        <w:ind w:left="141"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（機密保持及び</w:t>
      </w:r>
      <w:r w:rsidR="00774A00">
        <w:rPr>
          <w:rFonts w:ascii="ＭＳ 明朝" w:eastAsia="ＭＳ 明朝" w:hAnsi="ＭＳ 明朝" w:hint="eastAsia"/>
          <w:sz w:val="21"/>
          <w:szCs w:val="21"/>
        </w:rPr>
        <w:t>製造販売後臨床</w:t>
      </w:r>
      <w:r w:rsidRPr="005B4256">
        <w:rPr>
          <w:rFonts w:ascii="ＭＳ 明朝" w:eastAsia="ＭＳ 明朝" w:hAnsi="ＭＳ 明朝" w:hint="eastAsia"/>
          <w:sz w:val="21"/>
          <w:szCs w:val="21"/>
        </w:rPr>
        <w:t>試験結果の公表等）</w:t>
      </w:r>
    </w:p>
    <w:p w14:paraId="6AE1BD29" w14:textId="66612186" w:rsidR="00BD77D5"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第１０条　甲は、本試験に関して乙から開示された資料その他の情報及び本試験の結果得られた情報については、乙の事前の文書による承諾なしに第三者に漏洩してはならない。</w:t>
      </w:r>
    </w:p>
    <w:p w14:paraId="7122CE65" w14:textId="2A1AC847" w:rsidR="00BD77D5"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２　甲は、本試験により得られた情報を専門の学会等外部に公表する場合には、事前に文書により乙の承諾を得るものとする。</w:t>
      </w:r>
    </w:p>
    <w:p w14:paraId="5F54E64F" w14:textId="5AF83633" w:rsidR="00BD77D5"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３　乙は、本試験により得られた情報を被験薬</w:t>
      </w:r>
      <w:r w:rsidR="008E027B">
        <w:rPr>
          <w:rFonts w:ascii="ＭＳ 明朝" w:eastAsia="ＭＳ 明朝" w:hAnsi="ＭＳ 明朝" w:hint="eastAsia"/>
          <w:sz w:val="21"/>
          <w:szCs w:val="21"/>
        </w:rPr>
        <w:t>に係る</w:t>
      </w:r>
      <w:r w:rsidRPr="005B4256">
        <w:rPr>
          <w:rFonts w:ascii="ＭＳ 明朝" w:eastAsia="ＭＳ 明朝" w:hAnsi="ＭＳ 明朝" w:hint="eastAsia"/>
          <w:sz w:val="21"/>
          <w:szCs w:val="21"/>
        </w:rPr>
        <w:t>再審査又は再評価申請の目的で自由に使用することができる。また、乙は、当該情報を製品情報概要として使用することができるものとする。</w:t>
      </w:r>
    </w:p>
    <w:p w14:paraId="57145B03" w14:textId="77777777" w:rsidR="002A7029" w:rsidRPr="005B4256" w:rsidRDefault="002A7029" w:rsidP="00917F77">
      <w:pPr>
        <w:spacing w:line="340" w:lineRule="exact"/>
        <w:ind w:left="141" w:right="172" w:hangingChars="75" w:hanging="141"/>
        <w:rPr>
          <w:rFonts w:ascii="ＭＳ 明朝" w:eastAsia="ＭＳ 明朝" w:hAnsi="ＭＳ 明朝"/>
          <w:sz w:val="21"/>
          <w:szCs w:val="21"/>
        </w:rPr>
      </w:pPr>
    </w:p>
    <w:p w14:paraId="42F454A9" w14:textId="1BC3FF5E" w:rsidR="002A7029" w:rsidRPr="005B4256" w:rsidRDefault="007F53A0" w:rsidP="00917F77">
      <w:pPr>
        <w:spacing w:line="340" w:lineRule="exact"/>
        <w:ind w:left="141"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（記録等の保存）</w:t>
      </w:r>
    </w:p>
    <w:p w14:paraId="3260B7AE" w14:textId="0D6C6743" w:rsidR="00BD77D5"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第１１条　甲、乙及び丙は、ＧＣＰ省令等及び</w:t>
      </w:r>
      <w:r w:rsidR="001E4769">
        <w:rPr>
          <w:rFonts w:ascii="ＭＳ 明朝" w:eastAsia="ＭＳ 明朝" w:hAnsi="ＭＳ 明朝" w:hint="eastAsia"/>
          <w:sz w:val="21"/>
          <w:szCs w:val="21"/>
        </w:rPr>
        <w:t>医薬品</w:t>
      </w:r>
      <w:r w:rsidRPr="005B4256">
        <w:rPr>
          <w:rFonts w:ascii="ＭＳ 明朝" w:eastAsia="ＭＳ 明朝" w:hAnsi="ＭＳ 明朝" w:hint="eastAsia"/>
          <w:sz w:val="21"/>
          <w:szCs w:val="21"/>
        </w:rPr>
        <w:t>ＧＰＳＰ省令で保存すべきと定められている、本試験に関する各種の記録及び生データ類（以下「記録等」という。）　については、ＧＣＰ省令等及び</w:t>
      </w:r>
      <w:r w:rsidR="001E4769">
        <w:rPr>
          <w:rFonts w:ascii="ＭＳ 明朝" w:eastAsia="ＭＳ 明朝" w:hAnsi="ＭＳ 明朝" w:hint="eastAsia"/>
          <w:sz w:val="21"/>
          <w:szCs w:val="21"/>
        </w:rPr>
        <w:t>医薬品</w:t>
      </w:r>
      <w:r w:rsidRPr="005B4256">
        <w:rPr>
          <w:rFonts w:ascii="ＭＳ 明朝" w:eastAsia="ＭＳ 明朝" w:hAnsi="ＭＳ 明朝" w:hint="eastAsia"/>
          <w:sz w:val="21"/>
          <w:szCs w:val="21"/>
        </w:rPr>
        <w:t>ＧＰＳＰ省令の定めに従い、各々保存の責任者を定め、これを適切な条件の下に保存する。</w:t>
      </w:r>
    </w:p>
    <w:p w14:paraId="43735159" w14:textId="0D8866D5" w:rsidR="00BD77D5"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lastRenderedPageBreak/>
        <w:t>２　甲が保存しなければならない記録等の保存期間は、被験薬に係る再審査又は再評価が終了する日までとする。ただし、乙がこれよりも長期間の保存を必要とする場合には、保存期間及び保存方法について甲乙協議し決定するものとする。</w:t>
      </w:r>
    </w:p>
    <w:p w14:paraId="3A049395" w14:textId="08C62847" w:rsidR="00BD77D5"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３　乙が保存しなければならない記録等の保存期間は、ＧＣＰ省令等、</w:t>
      </w:r>
      <w:r w:rsidR="001E4769">
        <w:rPr>
          <w:rFonts w:ascii="ＭＳ 明朝" w:eastAsia="ＭＳ 明朝" w:hAnsi="ＭＳ 明朝" w:hint="eastAsia"/>
          <w:sz w:val="21"/>
          <w:szCs w:val="21"/>
        </w:rPr>
        <w:t>医薬品</w:t>
      </w:r>
      <w:r w:rsidRPr="005B4256">
        <w:rPr>
          <w:rFonts w:ascii="ＭＳ 明朝" w:eastAsia="ＭＳ 明朝" w:hAnsi="ＭＳ 明朝" w:hint="eastAsia"/>
          <w:sz w:val="21"/>
          <w:szCs w:val="21"/>
        </w:rPr>
        <w:t>ＧＰＳＰ省令及び医薬品医療機器等法施行規則第１０１条で規定する期間とする。</w:t>
      </w:r>
    </w:p>
    <w:p w14:paraId="5C9E8335" w14:textId="4677CD69" w:rsidR="00BD77D5"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４　乙は、被験薬に係る再審査</w:t>
      </w:r>
      <w:r w:rsidR="004855DF">
        <w:rPr>
          <w:rFonts w:ascii="ＭＳ 明朝" w:eastAsia="ＭＳ 明朝" w:hAnsi="ＭＳ 明朝" w:hint="eastAsia"/>
          <w:sz w:val="21"/>
          <w:szCs w:val="21"/>
        </w:rPr>
        <w:t>若しくは</w:t>
      </w:r>
      <w:r w:rsidRPr="005B4256">
        <w:rPr>
          <w:rFonts w:ascii="ＭＳ 明朝" w:eastAsia="ＭＳ 明朝" w:hAnsi="ＭＳ 明朝" w:hint="eastAsia"/>
          <w:sz w:val="21"/>
          <w:szCs w:val="21"/>
        </w:rPr>
        <w:t>再評価の結果通知を受けた場合、再審査</w:t>
      </w:r>
      <w:r w:rsidR="004855DF">
        <w:rPr>
          <w:rFonts w:ascii="ＭＳ 明朝" w:eastAsia="ＭＳ 明朝" w:hAnsi="ＭＳ 明朝" w:hint="eastAsia"/>
          <w:sz w:val="21"/>
          <w:szCs w:val="21"/>
        </w:rPr>
        <w:t>若しくは</w:t>
      </w:r>
      <w:r w:rsidRPr="005B4256">
        <w:rPr>
          <w:rFonts w:ascii="ＭＳ 明朝" w:eastAsia="ＭＳ 明朝" w:hAnsi="ＭＳ 明朝" w:hint="eastAsia"/>
          <w:sz w:val="21"/>
          <w:szCs w:val="21"/>
        </w:rPr>
        <w:t>再評価申請を中止した場合又は記録等の保存を要しなくなった場合には、これを遅滞なく甲に通知するものとする。</w:t>
      </w:r>
    </w:p>
    <w:p w14:paraId="481C7E6A" w14:textId="77777777" w:rsidR="00423C57" w:rsidRPr="005B4256" w:rsidRDefault="00423C57" w:rsidP="00917F77">
      <w:pPr>
        <w:spacing w:line="340" w:lineRule="exact"/>
        <w:ind w:left="141" w:right="172" w:hangingChars="75" w:hanging="141"/>
        <w:rPr>
          <w:rFonts w:ascii="ＭＳ 明朝" w:eastAsia="ＭＳ 明朝" w:hAnsi="ＭＳ 明朝"/>
          <w:sz w:val="21"/>
          <w:szCs w:val="21"/>
        </w:rPr>
      </w:pPr>
    </w:p>
    <w:p w14:paraId="082A9382" w14:textId="18EEA1B0" w:rsidR="002A7029" w:rsidRPr="005B4256" w:rsidRDefault="007F53A0" w:rsidP="00917F77">
      <w:pPr>
        <w:spacing w:line="340" w:lineRule="exact"/>
        <w:ind w:left="141"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（本試験に係る費用及びその支払方法）</w:t>
      </w:r>
    </w:p>
    <w:p w14:paraId="6469A463" w14:textId="52FEFFD0" w:rsidR="006378A6"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第１２条　本試験の委託に関して甲が乙に請求する費用は、次の各号に掲げる額の合計額とする。</w:t>
      </w:r>
    </w:p>
    <w:p w14:paraId="43D452B7" w14:textId="3BFE7084" w:rsidR="00912635" w:rsidRPr="007E18B5" w:rsidRDefault="007F53A0" w:rsidP="00692CDC">
      <w:pPr>
        <w:spacing w:line="340" w:lineRule="exact"/>
        <w:ind w:left="188" w:right="28" w:hangingChars="100" w:hanging="188"/>
        <w:rPr>
          <w:rFonts w:ascii="ＭＳ 明朝" w:eastAsia="ＭＳ 明朝" w:hAnsi="ＭＳ 明朝"/>
          <w:sz w:val="21"/>
          <w:szCs w:val="21"/>
        </w:rPr>
      </w:pPr>
      <w:r w:rsidRPr="007E18B5">
        <w:rPr>
          <w:rFonts w:ascii="ＭＳ 明朝" w:eastAsia="ＭＳ 明朝" w:hAnsi="ＭＳ 明朝" w:hint="eastAsia"/>
          <w:sz w:val="21"/>
          <w:szCs w:val="21"/>
        </w:rPr>
        <w:t>（１）本試験に要する経費のうち、診療に要する経費</w:t>
      </w:r>
      <w:r w:rsidR="007E18B5" w:rsidRPr="007E18B5">
        <w:rPr>
          <w:rFonts w:ascii="ＭＳ 明朝" w:eastAsia="ＭＳ 明朝" w:hAnsi="ＭＳ 明朝" w:hint="eastAsia"/>
          <w:sz w:val="21"/>
          <w:szCs w:val="21"/>
        </w:rPr>
        <w:t>（本項第２号で規定）</w:t>
      </w:r>
      <w:r w:rsidRPr="007E18B5">
        <w:rPr>
          <w:rFonts w:ascii="ＭＳ 明朝" w:eastAsia="ＭＳ 明朝" w:hAnsi="ＭＳ 明朝" w:hint="eastAsia"/>
          <w:sz w:val="21"/>
          <w:szCs w:val="21"/>
        </w:rPr>
        <w:t>及び被験者負担軽減費</w:t>
      </w:r>
      <w:r w:rsidR="00F561A3" w:rsidRPr="007E18B5">
        <w:rPr>
          <w:rFonts w:ascii="ＭＳ 明朝" w:eastAsia="ＭＳ 明朝" w:hAnsi="ＭＳ 明朝" w:hint="eastAsia"/>
          <w:sz w:val="21"/>
          <w:szCs w:val="21"/>
        </w:rPr>
        <w:t>（本項第３号で規定）</w:t>
      </w:r>
      <w:r w:rsidRPr="007E18B5">
        <w:rPr>
          <w:rFonts w:ascii="ＭＳ 明朝" w:eastAsia="ＭＳ 明朝" w:hAnsi="ＭＳ 明朝" w:hint="eastAsia"/>
          <w:sz w:val="21"/>
          <w:szCs w:val="21"/>
        </w:rPr>
        <w:t>以外のものであって本試験の適正な実施に必要な経費（消費税を含む。以下「研究費」という。）。</w:t>
      </w:r>
      <w:r w:rsidR="00007963" w:rsidRPr="00007963">
        <w:rPr>
          <w:rFonts w:ascii="ＭＳ 明朝" w:eastAsia="ＭＳ 明朝" w:hAnsi="ＭＳ 明朝" w:hint="eastAsia"/>
          <w:sz w:val="21"/>
          <w:szCs w:val="21"/>
        </w:rPr>
        <w:t>なお、本</w:t>
      </w:r>
      <w:r w:rsidR="004855DF">
        <w:rPr>
          <w:rFonts w:ascii="ＭＳ 明朝" w:eastAsia="ＭＳ 明朝" w:hAnsi="ＭＳ 明朝" w:hint="eastAsia"/>
          <w:sz w:val="21"/>
          <w:szCs w:val="21"/>
        </w:rPr>
        <w:t>試</w:t>
      </w:r>
      <w:r w:rsidR="00007963" w:rsidRPr="00007963">
        <w:rPr>
          <w:rFonts w:ascii="ＭＳ 明朝" w:eastAsia="ＭＳ 明朝" w:hAnsi="ＭＳ 明朝" w:hint="eastAsia"/>
          <w:sz w:val="21"/>
          <w:szCs w:val="21"/>
        </w:rPr>
        <w:t>験における研究費は、「国立大学法人信州大学医学部附属病院治験経費算定基準」のとおりとする。</w:t>
      </w:r>
    </w:p>
    <w:p w14:paraId="7C725448" w14:textId="72EF3D6B" w:rsidR="006C1624" w:rsidRPr="00226D8D" w:rsidRDefault="006C1624" w:rsidP="003B1F8D">
      <w:pPr>
        <w:spacing w:line="340" w:lineRule="exact"/>
        <w:ind w:left="188" w:hangingChars="100" w:hanging="188"/>
        <w:rPr>
          <w:rFonts w:ascii="ＭＳ 明朝" w:eastAsia="ＭＳ 明朝" w:hAnsi="ＭＳ 明朝"/>
          <w:sz w:val="21"/>
          <w:szCs w:val="21"/>
        </w:rPr>
      </w:pPr>
      <w:commentRangeStart w:id="5"/>
      <w:r w:rsidRPr="00226D8D">
        <w:rPr>
          <w:rFonts w:ascii="ＭＳ 明朝" w:eastAsia="ＭＳ 明朝" w:hAnsi="ＭＳ 明朝" w:hint="eastAsia"/>
          <w:sz w:val="21"/>
          <w:szCs w:val="21"/>
        </w:rPr>
        <w:t>（２）本試験に係る診療に要する経費のうち、</w:t>
      </w:r>
      <w:r w:rsidR="00184E35" w:rsidRPr="00184E35">
        <w:rPr>
          <w:rFonts w:ascii="ＭＳ 明朝" w:eastAsia="ＭＳ 明朝" w:hAnsi="ＭＳ 明朝" w:hint="eastAsia"/>
          <w:sz w:val="21"/>
          <w:szCs w:val="21"/>
        </w:rPr>
        <w:t>本試験の適切な評価に必要とする検査等の経費（以下、「必要検査等経費」という。）。なお、本試験における必要検査等経費は、以下のものとし、甲は、診療報酬請求と同様の計算（診療報酬点数１点につき１０円）により算定し、原則、健康保険等からの給付を除く医療費被験者自己負担額を診療月毎に乙に請求するものとする。</w:t>
      </w:r>
    </w:p>
    <w:p w14:paraId="4918485D" w14:textId="5469C7C1" w:rsidR="006C1624" w:rsidRPr="00226D8D" w:rsidRDefault="00917F77" w:rsidP="00917F77">
      <w:pPr>
        <w:spacing w:line="340" w:lineRule="exact"/>
        <w:ind w:left="426"/>
        <w:rPr>
          <w:rFonts w:ascii="ＭＳ 明朝" w:eastAsia="ＭＳ 明朝" w:hAnsi="ＭＳ 明朝"/>
          <w:sz w:val="21"/>
          <w:szCs w:val="21"/>
        </w:rPr>
      </w:pPr>
      <w:r>
        <w:rPr>
          <w:rFonts w:ascii="ＭＳ 明朝" w:eastAsia="ＭＳ 明朝" w:hAnsi="ＭＳ 明朝" w:hint="eastAsia"/>
          <w:sz w:val="21"/>
          <w:szCs w:val="21"/>
        </w:rPr>
        <w:t xml:space="preserve">①　</w:t>
      </w:r>
      <w:r w:rsidR="006C1624" w:rsidRPr="00226D8D">
        <w:rPr>
          <w:rFonts w:ascii="ＭＳ 明朝" w:eastAsia="ＭＳ 明朝" w:hAnsi="ＭＳ 明朝" w:hint="eastAsia"/>
          <w:sz w:val="21"/>
          <w:szCs w:val="21"/>
        </w:rPr>
        <w:t>検査・画像診断に係る費用（検査・画像診断で使われる薬剤</w:t>
      </w:r>
      <w:r w:rsidR="00973F46">
        <w:rPr>
          <w:rFonts w:ascii="ＭＳ 明朝" w:eastAsia="ＭＳ 明朝" w:hAnsi="ＭＳ 明朝" w:hint="eastAsia"/>
          <w:sz w:val="21"/>
          <w:szCs w:val="21"/>
        </w:rPr>
        <w:t>及び病理診断</w:t>
      </w:r>
      <w:r w:rsidR="006C1624" w:rsidRPr="00226D8D">
        <w:rPr>
          <w:rFonts w:ascii="ＭＳ 明朝" w:eastAsia="ＭＳ 明朝" w:hAnsi="ＭＳ 明朝" w:hint="eastAsia"/>
          <w:sz w:val="21"/>
          <w:szCs w:val="21"/>
        </w:rPr>
        <w:t>を含む）。</w:t>
      </w:r>
    </w:p>
    <w:p w14:paraId="439CFB84" w14:textId="403B9194" w:rsidR="006C1624" w:rsidRPr="00226D8D" w:rsidRDefault="00917F77" w:rsidP="00917F77">
      <w:pPr>
        <w:spacing w:line="340" w:lineRule="exact"/>
        <w:ind w:left="426"/>
        <w:rPr>
          <w:rFonts w:ascii="ＭＳ 明朝" w:eastAsia="ＭＳ 明朝" w:hAnsi="ＭＳ 明朝"/>
          <w:sz w:val="21"/>
          <w:szCs w:val="21"/>
        </w:rPr>
      </w:pPr>
      <w:r>
        <w:rPr>
          <w:rFonts w:ascii="ＭＳ 明朝" w:eastAsia="ＭＳ 明朝" w:hAnsi="ＭＳ 明朝" w:hint="eastAsia"/>
          <w:sz w:val="21"/>
          <w:szCs w:val="21"/>
        </w:rPr>
        <w:t xml:space="preserve">②　</w:t>
      </w:r>
      <w:r w:rsidR="006C1624" w:rsidRPr="00226D8D">
        <w:rPr>
          <w:rFonts w:ascii="ＭＳ 明朝" w:eastAsia="ＭＳ 明朝" w:hAnsi="ＭＳ 明朝" w:hint="eastAsia"/>
          <w:sz w:val="21"/>
          <w:szCs w:val="21"/>
        </w:rPr>
        <w:t>次に規定する医薬品の薬剤料、またその投薬・注射に係る費用。</w:t>
      </w:r>
    </w:p>
    <w:p w14:paraId="7869C7B9" w14:textId="484CB308" w:rsidR="006C1624" w:rsidRPr="00226D8D" w:rsidRDefault="00917F77" w:rsidP="00917F77">
      <w:pPr>
        <w:spacing w:line="340" w:lineRule="exact"/>
        <w:ind w:leftChars="214" w:left="424"/>
        <w:rPr>
          <w:rFonts w:ascii="ＭＳ 明朝" w:eastAsia="ＭＳ 明朝" w:hAnsi="ＭＳ 明朝"/>
          <w:sz w:val="21"/>
          <w:szCs w:val="21"/>
        </w:rPr>
      </w:pPr>
      <w:r>
        <w:rPr>
          <w:rFonts w:ascii="ＭＳ 明朝" w:eastAsia="ＭＳ 明朝" w:hAnsi="ＭＳ 明朝" w:hint="eastAsia"/>
          <w:sz w:val="21"/>
          <w:szCs w:val="21"/>
        </w:rPr>
        <w:t>・</w:t>
      </w:r>
    </w:p>
    <w:p w14:paraId="0D1FFD12" w14:textId="417D12B2" w:rsidR="006C1624" w:rsidRPr="00226D8D" w:rsidRDefault="00917F77" w:rsidP="00917F77">
      <w:pPr>
        <w:spacing w:line="340" w:lineRule="exact"/>
        <w:ind w:leftChars="214" w:left="424"/>
        <w:rPr>
          <w:rFonts w:ascii="ＭＳ 明朝" w:eastAsia="ＭＳ 明朝" w:hAnsi="ＭＳ 明朝"/>
          <w:sz w:val="21"/>
          <w:szCs w:val="21"/>
        </w:rPr>
      </w:pPr>
      <w:r>
        <w:rPr>
          <w:rFonts w:ascii="ＭＳ 明朝" w:eastAsia="ＭＳ 明朝" w:hAnsi="ＭＳ 明朝" w:hint="eastAsia"/>
          <w:sz w:val="21"/>
          <w:szCs w:val="21"/>
        </w:rPr>
        <w:t>・</w:t>
      </w:r>
    </w:p>
    <w:p w14:paraId="1F3C4E91" w14:textId="499DE9E7" w:rsidR="006C1624" w:rsidRPr="00226D8D" w:rsidRDefault="00917F77" w:rsidP="00917F77">
      <w:pPr>
        <w:spacing w:line="340" w:lineRule="exact"/>
        <w:ind w:left="426"/>
        <w:rPr>
          <w:rFonts w:ascii="ＭＳ 明朝" w:eastAsia="ＭＳ 明朝" w:hAnsi="ＭＳ 明朝"/>
          <w:sz w:val="21"/>
          <w:szCs w:val="21"/>
        </w:rPr>
      </w:pPr>
      <w:r>
        <w:rPr>
          <w:rFonts w:ascii="ＭＳ 明朝" w:eastAsia="ＭＳ 明朝" w:hAnsi="ＭＳ 明朝" w:hint="eastAsia"/>
          <w:sz w:val="21"/>
          <w:szCs w:val="21"/>
        </w:rPr>
        <w:t xml:space="preserve">③　</w:t>
      </w:r>
      <w:r w:rsidR="006C1624" w:rsidRPr="00226D8D">
        <w:rPr>
          <w:rFonts w:ascii="ＭＳ 明朝" w:eastAsia="ＭＳ 明朝" w:hAnsi="ＭＳ 明朝" w:hint="eastAsia"/>
          <w:sz w:val="21"/>
          <w:szCs w:val="21"/>
        </w:rPr>
        <w:t>処置・手術費用。</w:t>
      </w:r>
    </w:p>
    <w:p w14:paraId="679EDEE6" w14:textId="4E3892CD" w:rsidR="006C1624" w:rsidRPr="00226D8D" w:rsidRDefault="00917F77" w:rsidP="00917F77">
      <w:pPr>
        <w:spacing w:line="340" w:lineRule="exact"/>
        <w:ind w:left="426"/>
        <w:rPr>
          <w:rFonts w:ascii="ＭＳ 明朝" w:eastAsia="ＭＳ 明朝" w:hAnsi="ＭＳ 明朝"/>
          <w:sz w:val="21"/>
          <w:szCs w:val="21"/>
        </w:rPr>
      </w:pPr>
      <w:r>
        <w:rPr>
          <w:rFonts w:ascii="ＭＳ 明朝" w:eastAsia="ＭＳ 明朝" w:hAnsi="ＭＳ 明朝" w:hint="eastAsia"/>
          <w:sz w:val="21"/>
          <w:szCs w:val="21"/>
        </w:rPr>
        <w:t>④</w:t>
      </w:r>
      <w:r w:rsidR="00840FF2">
        <w:rPr>
          <w:rFonts w:ascii="ＭＳ 明朝" w:eastAsia="ＭＳ 明朝" w:hAnsi="ＭＳ 明朝" w:hint="eastAsia"/>
          <w:sz w:val="21"/>
          <w:szCs w:val="21"/>
        </w:rPr>
        <w:t xml:space="preserve">　</w:t>
      </w:r>
      <w:r w:rsidR="006C1624" w:rsidRPr="00226D8D">
        <w:rPr>
          <w:rFonts w:ascii="ＭＳ 明朝" w:eastAsia="ＭＳ 明朝" w:hAnsi="ＭＳ 明朝" w:hint="eastAsia"/>
          <w:sz w:val="21"/>
          <w:szCs w:val="21"/>
        </w:rPr>
        <w:t>入院費用（</w:t>
      </w:r>
      <w:r w:rsidR="006C1624" w:rsidRPr="00226D8D">
        <w:rPr>
          <w:rFonts w:hint="eastAsia"/>
        </w:rPr>
        <w:t>入院基本料</w:t>
      </w:r>
      <w:r w:rsidR="00774A00">
        <w:rPr>
          <w:rFonts w:hint="eastAsia"/>
        </w:rPr>
        <w:t>、</w:t>
      </w:r>
      <w:r w:rsidR="006C1624" w:rsidRPr="00226D8D">
        <w:rPr>
          <w:rFonts w:hint="eastAsia"/>
        </w:rPr>
        <w:t>入院に伴う最小限の加算</w:t>
      </w:r>
      <w:r w:rsidR="00774A00">
        <w:rPr>
          <w:rFonts w:hint="eastAsia"/>
        </w:rPr>
        <w:t>、</w:t>
      </w:r>
      <w:r w:rsidR="006C1624" w:rsidRPr="00226D8D">
        <w:rPr>
          <w:rFonts w:hint="eastAsia"/>
        </w:rPr>
        <w:t>食事代</w:t>
      </w:r>
      <w:r w:rsidR="00774A00">
        <w:rPr>
          <w:rFonts w:hint="eastAsia"/>
        </w:rPr>
        <w:t>及び</w:t>
      </w:r>
      <w:r w:rsidR="006C1624" w:rsidRPr="00226D8D">
        <w:rPr>
          <w:rFonts w:hint="eastAsia"/>
        </w:rPr>
        <w:t>入院期間中の全ての投薬・処置等に関わる費用</w:t>
      </w:r>
      <w:r w:rsidR="006C1624" w:rsidRPr="00226D8D">
        <w:rPr>
          <w:rFonts w:ascii="ＭＳ 明朝" w:eastAsia="ＭＳ 明朝" w:hAnsi="ＭＳ 明朝" w:hint="eastAsia"/>
          <w:sz w:val="21"/>
          <w:szCs w:val="21"/>
        </w:rPr>
        <w:t>）。</w:t>
      </w:r>
    </w:p>
    <w:p w14:paraId="54DA0FAB" w14:textId="6F3132C7" w:rsidR="006C1624" w:rsidRPr="00226D8D" w:rsidRDefault="006C1624" w:rsidP="003B1F8D">
      <w:pPr>
        <w:spacing w:line="340" w:lineRule="exact"/>
        <w:ind w:left="188" w:hangingChars="100" w:hanging="188"/>
        <w:rPr>
          <w:rFonts w:ascii="ＭＳ 明朝" w:eastAsia="ＭＳ 明朝" w:hAnsi="ＭＳ 明朝"/>
          <w:sz w:val="21"/>
          <w:szCs w:val="21"/>
        </w:rPr>
      </w:pPr>
      <w:r w:rsidRPr="00226D8D">
        <w:rPr>
          <w:rFonts w:ascii="ＭＳ 明朝" w:eastAsia="ＭＳ 明朝" w:hAnsi="ＭＳ 明朝" w:hint="eastAsia"/>
          <w:sz w:val="21"/>
          <w:szCs w:val="21"/>
        </w:rPr>
        <w:t>（３）</w:t>
      </w:r>
      <w:r w:rsidR="003B1F8D" w:rsidRPr="002A0725">
        <w:rPr>
          <w:rFonts w:ascii="ＭＳ 明朝" w:eastAsia="ＭＳ 明朝" w:hAnsi="ＭＳ 明朝" w:hint="eastAsia"/>
          <w:sz w:val="21"/>
          <w:szCs w:val="21"/>
        </w:rPr>
        <w:t>本試験に参加する被験者の負担を軽減するための経費（以下「負担軽減費」という。）。なお、本試験における負担軽減費は、以下のものとし、本試験期間を通じて甲が被験者に支払い、甲がこれを立て替え乙に請求するものとする。</w:t>
      </w:r>
    </w:p>
    <w:p w14:paraId="4C980576" w14:textId="6CABBBF1" w:rsidR="006C1624" w:rsidRPr="00226D8D" w:rsidRDefault="006C1624" w:rsidP="00917F77">
      <w:pPr>
        <w:spacing w:line="340" w:lineRule="exact"/>
        <w:ind w:leftChars="214" w:left="424" w:firstLineChars="1" w:firstLine="2"/>
        <w:rPr>
          <w:rFonts w:ascii="ＭＳ 明朝" w:eastAsia="ＭＳ 明朝" w:hAnsi="ＭＳ 明朝"/>
          <w:sz w:val="21"/>
          <w:szCs w:val="21"/>
        </w:rPr>
      </w:pPr>
      <w:r w:rsidRPr="00226D8D">
        <w:rPr>
          <w:rFonts w:ascii="ＭＳ 明朝" w:eastAsia="ＭＳ 明朝" w:hAnsi="ＭＳ 明朝" w:hint="eastAsia"/>
          <w:sz w:val="21"/>
          <w:szCs w:val="21"/>
        </w:rPr>
        <w:t>①</w:t>
      </w:r>
      <w:r w:rsidR="00917F77">
        <w:rPr>
          <w:rFonts w:ascii="ＭＳ 明朝" w:eastAsia="ＭＳ 明朝" w:hAnsi="ＭＳ 明朝" w:hint="eastAsia"/>
          <w:sz w:val="21"/>
          <w:szCs w:val="21"/>
        </w:rPr>
        <w:t xml:space="preserve">　</w:t>
      </w:r>
      <w:r w:rsidRPr="00226D8D">
        <w:rPr>
          <w:rFonts w:ascii="ＭＳ 明朝" w:eastAsia="ＭＳ 明朝" w:hAnsi="ＭＳ 明朝" w:hint="eastAsia"/>
          <w:sz w:val="21"/>
          <w:szCs w:val="21"/>
        </w:rPr>
        <w:t>負担軽減費の支給対象期間は、同意取得日から最終観察日までとする。</w:t>
      </w:r>
    </w:p>
    <w:p w14:paraId="7F1660BF" w14:textId="081708CD" w:rsidR="006C1624" w:rsidRPr="00226D8D" w:rsidRDefault="006C1624" w:rsidP="00917F77">
      <w:pPr>
        <w:spacing w:line="340" w:lineRule="exact"/>
        <w:ind w:leftChars="214" w:left="424" w:firstLineChars="1" w:firstLine="2"/>
        <w:rPr>
          <w:rFonts w:ascii="ＭＳ 明朝" w:eastAsia="ＭＳ 明朝" w:hAnsi="ＭＳ 明朝"/>
          <w:sz w:val="21"/>
          <w:szCs w:val="21"/>
        </w:rPr>
      </w:pPr>
      <w:r w:rsidRPr="00226D8D">
        <w:rPr>
          <w:rFonts w:ascii="ＭＳ 明朝" w:eastAsia="ＭＳ 明朝" w:hAnsi="ＭＳ 明朝" w:hint="eastAsia"/>
          <w:sz w:val="21"/>
          <w:szCs w:val="21"/>
        </w:rPr>
        <w:t>②</w:t>
      </w:r>
      <w:r w:rsidR="00917F77">
        <w:rPr>
          <w:rFonts w:ascii="ＭＳ 明朝" w:eastAsia="ＭＳ 明朝" w:hAnsi="ＭＳ 明朝" w:hint="eastAsia"/>
          <w:sz w:val="21"/>
          <w:szCs w:val="21"/>
        </w:rPr>
        <w:t xml:space="preserve">　</w:t>
      </w:r>
      <w:r w:rsidR="00774A00">
        <w:rPr>
          <w:rFonts w:ascii="ＭＳ 明朝" w:eastAsia="ＭＳ 明朝" w:hAnsi="ＭＳ 明朝" w:hint="eastAsia"/>
          <w:sz w:val="21"/>
          <w:szCs w:val="21"/>
        </w:rPr>
        <w:t>製造販売後臨床</w:t>
      </w:r>
      <w:r w:rsidRPr="00226D8D">
        <w:rPr>
          <w:rFonts w:ascii="ＭＳ 明朝" w:eastAsia="ＭＳ 明朝" w:hAnsi="ＭＳ 明朝" w:hint="eastAsia"/>
          <w:sz w:val="21"/>
          <w:szCs w:val="21"/>
        </w:rPr>
        <w:t>試験実施計画書に規定された</w:t>
      </w:r>
      <w:r w:rsidR="00774A00">
        <w:rPr>
          <w:rFonts w:ascii="ＭＳ 明朝" w:eastAsia="ＭＳ 明朝" w:hAnsi="ＭＳ 明朝" w:hint="eastAsia"/>
          <w:sz w:val="21"/>
          <w:szCs w:val="21"/>
        </w:rPr>
        <w:t>本</w:t>
      </w:r>
      <w:r w:rsidRPr="00226D8D">
        <w:rPr>
          <w:rFonts w:ascii="ＭＳ 明朝" w:eastAsia="ＭＳ 明朝" w:hAnsi="ＭＳ 明朝" w:hint="eastAsia"/>
          <w:sz w:val="21"/>
          <w:szCs w:val="21"/>
        </w:rPr>
        <w:t>試験のための来院１回あたり７，０００円。ただし、同意取得のみの来院は対象外。</w:t>
      </w:r>
    </w:p>
    <w:p w14:paraId="188A7A46" w14:textId="673419DC" w:rsidR="006C1624" w:rsidRDefault="006C1624" w:rsidP="00917F77">
      <w:pPr>
        <w:spacing w:line="340" w:lineRule="exact"/>
        <w:ind w:leftChars="214" w:left="424" w:firstLineChars="1" w:firstLine="2"/>
        <w:rPr>
          <w:rFonts w:ascii="ＭＳ 明朝" w:eastAsia="ＭＳ 明朝" w:hAnsi="ＭＳ 明朝"/>
          <w:sz w:val="21"/>
          <w:szCs w:val="21"/>
        </w:rPr>
      </w:pPr>
      <w:r w:rsidRPr="00226D8D">
        <w:rPr>
          <w:rFonts w:ascii="ＭＳ 明朝" w:eastAsia="ＭＳ 明朝" w:hAnsi="ＭＳ 明朝" w:hint="eastAsia"/>
          <w:sz w:val="21"/>
          <w:szCs w:val="21"/>
        </w:rPr>
        <w:t>③</w:t>
      </w:r>
      <w:r w:rsidR="00917F77">
        <w:rPr>
          <w:rFonts w:ascii="ＭＳ 明朝" w:eastAsia="ＭＳ 明朝" w:hAnsi="ＭＳ 明朝" w:hint="eastAsia"/>
          <w:sz w:val="21"/>
          <w:szCs w:val="21"/>
        </w:rPr>
        <w:t xml:space="preserve">　</w:t>
      </w:r>
      <w:r w:rsidRPr="00226D8D">
        <w:rPr>
          <w:rFonts w:ascii="ＭＳ 明朝" w:eastAsia="ＭＳ 明朝" w:hAnsi="ＭＳ 明朝" w:hint="eastAsia"/>
          <w:sz w:val="21"/>
          <w:szCs w:val="21"/>
        </w:rPr>
        <w:t>有害事象の評価を目的として発生する規定外の来院及び有害事象の追跡調査のための来院１回あたり７，０００円。</w:t>
      </w:r>
    </w:p>
    <w:p w14:paraId="13817EB6" w14:textId="54D0ED47" w:rsidR="006C1624" w:rsidRPr="00226D8D" w:rsidRDefault="006C1624" w:rsidP="00917F77">
      <w:pPr>
        <w:spacing w:line="340" w:lineRule="exact"/>
        <w:ind w:leftChars="214" w:left="424" w:firstLineChars="1" w:firstLine="2"/>
        <w:rPr>
          <w:rFonts w:ascii="ＭＳ 明朝" w:eastAsia="ＭＳ 明朝" w:hAnsi="ＭＳ 明朝"/>
          <w:sz w:val="21"/>
          <w:szCs w:val="21"/>
        </w:rPr>
      </w:pPr>
      <w:r w:rsidRPr="00226D8D">
        <w:rPr>
          <w:rFonts w:ascii="ＭＳ 明朝" w:eastAsia="ＭＳ 明朝" w:hAnsi="ＭＳ 明朝" w:hint="eastAsia"/>
          <w:sz w:val="21"/>
          <w:szCs w:val="21"/>
        </w:rPr>
        <w:t>④</w:t>
      </w:r>
      <w:r w:rsidR="00917F77">
        <w:rPr>
          <w:rFonts w:ascii="ＭＳ 明朝" w:eastAsia="ＭＳ 明朝" w:hAnsi="ＭＳ 明朝" w:hint="eastAsia"/>
          <w:sz w:val="21"/>
          <w:szCs w:val="21"/>
        </w:rPr>
        <w:t xml:space="preserve">　</w:t>
      </w:r>
      <w:r w:rsidR="00442944">
        <w:rPr>
          <w:rFonts w:ascii="ＭＳ 明朝" w:eastAsia="ＭＳ 明朝" w:hAnsi="ＭＳ 明朝" w:hint="eastAsia"/>
          <w:sz w:val="21"/>
          <w:szCs w:val="21"/>
        </w:rPr>
        <w:t>本</w:t>
      </w:r>
      <w:r w:rsidRPr="00226D8D">
        <w:rPr>
          <w:rFonts w:ascii="ＭＳ 明朝" w:eastAsia="ＭＳ 明朝" w:hAnsi="ＭＳ 明朝" w:hint="eastAsia"/>
          <w:sz w:val="21"/>
          <w:szCs w:val="21"/>
        </w:rPr>
        <w:t>試験のための入院の場合は、１入退院あたり７，０００円。</w:t>
      </w:r>
      <w:commentRangeEnd w:id="5"/>
      <w:r w:rsidRPr="00226D8D">
        <w:rPr>
          <w:rStyle w:val="ac"/>
          <w:rFonts w:eastAsia="ＭＳ 明朝"/>
        </w:rPr>
        <w:commentReference w:id="5"/>
      </w:r>
    </w:p>
    <w:p w14:paraId="15B33D3F" w14:textId="297B525B" w:rsidR="00CA5CA4" w:rsidRPr="00444584" w:rsidRDefault="007F53A0" w:rsidP="00937FBE">
      <w:pPr>
        <w:tabs>
          <w:tab w:val="left" w:pos="804"/>
        </w:tabs>
        <w:spacing w:line="340" w:lineRule="exact"/>
        <w:ind w:left="141" w:right="28" w:hangingChars="75" w:hanging="141"/>
        <w:rPr>
          <w:rFonts w:ascii="ＭＳ 明朝" w:eastAsia="ＭＳ 明朝" w:hAnsi="ＭＳ 明朝"/>
          <w:sz w:val="21"/>
          <w:szCs w:val="21"/>
        </w:rPr>
      </w:pPr>
      <w:r w:rsidRPr="00444584">
        <w:rPr>
          <w:rFonts w:ascii="ＭＳ 明朝" w:eastAsia="ＭＳ 明朝" w:hAnsi="ＭＳ 明朝" w:hint="eastAsia"/>
          <w:sz w:val="21"/>
          <w:szCs w:val="21"/>
        </w:rPr>
        <w:t>２　研究費</w:t>
      </w:r>
      <w:r w:rsidR="00225005" w:rsidRPr="00444584">
        <w:rPr>
          <w:rFonts w:ascii="ＭＳ 明朝" w:eastAsia="ＭＳ 明朝" w:hAnsi="ＭＳ 明朝" w:hint="eastAsia"/>
          <w:sz w:val="21"/>
          <w:szCs w:val="21"/>
        </w:rPr>
        <w:t>及び負担軽減費</w:t>
      </w:r>
      <w:r w:rsidRPr="00444584">
        <w:rPr>
          <w:rFonts w:ascii="ＭＳ 明朝" w:eastAsia="ＭＳ 明朝" w:hAnsi="ＭＳ 明朝" w:hint="eastAsia"/>
          <w:sz w:val="21"/>
          <w:szCs w:val="21"/>
        </w:rPr>
        <w:t>に係る消費税は、消費税法第２８条第１項及び第２９条並びに地方税法第７２条の８２及び同法第７２条の８３の規定に基づき得た額とする。</w:t>
      </w:r>
    </w:p>
    <w:p w14:paraId="51CC6619" w14:textId="6AF45C49" w:rsidR="00CB6A4D" w:rsidRPr="00CC2A6E"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444584">
        <w:rPr>
          <w:rFonts w:ascii="ＭＳ 明朝" w:eastAsia="ＭＳ 明朝" w:hAnsi="ＭＳ 明朝" w:hint="eastAsia"/>
          <w:sz w:val="21"/>
          <w:szCs w:val="21"/>
        </w:rPr>
        <w:t xml:space="preserve">３　</w:t>
      </w:r>
      <w:r w:rsidR="00444584" w:rsidRPr="00444584">
        <w:rPr>
          <w:rFonts w:ascii="ＭＳ 明朝" w:eastAsia="ＭＳ 明朝" w:hAnsi="ＭＳ 明朝" w:hint="eastAsia"/>
          <w:sz w:val="21"/>
          <w:szCs w:val="21"/>
        </w:rPr>
        <w:t>乙は、第１項に定める研究費、</w:t>
      </w:r>
      <w:r w:rsidR="00184E35" w:rsidRPr="00184E35">
        <w:rPr>
          <w:rFonts w:ascii="ＭＳ 明朝" w:eastAsia="ＭＳ 明朝" w:hAnsi="ＭＳ 明朝" w:hint="eastAsia"/>
          <w:sz w:val="21"/>
          <w:szCs w:val="21"/>
        </w:rPr>
        <w:t>必要検査等経費</w:t>
      </w:r>
      <w:r w:rsidR="00444584" w:rsidRPr="00444584">
        <w:rPr>
          <w:rFonts w:ascii="ＭＳ 明朝" w:eastAsia="ＭＳ 明朝" w:hAnsi="ＭＳ 明朝" w:hint="eastAsia"/>
          <w:sz w:val="21"/>
          <w:szCs w:val="21"/>
        </w:rPr>
        <w:t>及び負担軽減費を甲の発行する請求書に基づき、請求書の発行日の翌日から起算して</w:t>
      </w:r>
      <w:commentRangeStart w:id="6"/>
      <w:r w:rsidR="00444584" w:rsidRPr="00444584">
        <w:rPr>
          <w:rFonts w:ascii="ＭＳ 明朝" w:eastAsia="ＭＳ 明朝" w:hAnsi="ＭＳ 明朝" w:hint="eastAsia"/>
          <w:sz w:val="21"/>
          <w:szCs w:val="21"/>
        </w:rPr>
        <w:t>２０日以内</w:t>
      </w:r>
      <w:commentRangeEnd w:id="6"/>
      <w:r w:rsidR="00444584" w:rsidRPr="00444584">
        <w:rPr>
          <w:rStyle w:val="ac"/>
          <w:rFonts w:eastAsia="ＭＳ 明朝"/>
        </w:rPr>
        <w:commentReference w:id="6"/>
      </w:r>
      <w:r w:rsidR="00444584" w:rsidRPr="00444584">
        <w:rPr>
          <w:rFonts w:ascii="ＭＳ 明朝" w:eastAsia="ＭＳ 明朝" w:hAnsi="ＭＳ 明朝" w:hint="eastAsia"/>
          <w:sz w:val="21"/>
          <w:szCs w:val="21"/>
        </w:rPr>
        <w:t>に甲の指定する口座へ支払う。研究費及び負担軽減費の詳細な請求方法については、甲の定める「国立大学法人信州大学医学部附属病院</w:t>
      </w:r>
      <w:r w:rsidR="00184E35">
        <w:rPr>
          <w:rFonts w:ascii="ＭＳ 明朝" w:eastAsia="ＭＳ 明朝" w:hAnsi="ＭＳ 明朝" w:hint="eastAsia"/>
          <w:sz w:val="21"/>
          <w:szCs w:val="21"/>
        </w:rPr>
        <w:t>治験</w:t>
      </w:r>
      <w:r w:rsidR="00444584" w:rsidRPr="00444584">
        <w:rPr>
          <w:rFonts w:ascii="ＭＳ 明朝" w:eastAsia="ＭＳ 明朝" w:hAnsi="ＭＳ 明朝" w:hint="eastAsia"/>
          <w:sz w:val="21"/>
          <w:szCs w:val="21"/>
        </w:rPr>
        <w:t>経費算定基準」に従うものとする</w:t>
      </w:r>
      <w:r w:rsidR="00444584" w:rsidRPr="006A2A71">
        <w:rPr>
          <w:rFonts w:ascii="ＭＳ 明朝" w:eastAsia="ＭＳ 明朝" w:hAnsi="ＭＳ 明朝" w:hint="eastAsia"/>
          <w:sz w:val="21"/>
          <w:szCs w:val="21"/>
        </w:rPr>
        <w:t>。</w:t>
      </w:r>
    </w:p>
    <w:p w14:paraId="6A7AE950" w14:textId="04DBA733" w:rsidR="00225005" w:rsidRPr="00444584" w:rsidRDefault="00225005" w:rsidP="00917F77">
      <w:pPr>
        <w:tabs>
          <w:tab w:val="left" w:pos="804"/>
        </w:tabs>
        <w:spacing w:line="340" w:lineRule="exact"/>
        <w:ind w:left="141" w:right="28" w:hangingChars="75" w:hanging="141"/>
        <w:rPr>
          <w:rFonts w:ascii="ＭＳ 明朝" w:eastAsia="ＭＳ 明朝" w:hAnsi="ＭＳ 明朝"/>
          <w:sz w:val="21"/>
          <w:szCs w:val="21"/>
        </w:rPr>
      </w:pPr>
      <w:r w:rsidRPr="00444584">
        <w:rPr>
          <w:rFonts w:ascii="ＭＳ 明朝" w:eastAsia="ＭＳ 明朝" w:hAnsi="ＭＳ 明朝" w:hint="eastAsia"/>
          <w:sz w:val="21"/>
          <w:szCs w:val="21"/>
        </w:rPr>
        <w:t xml:space="preserve">４　</w:t>
      </w:r>
      <w:r w:rsidR="00444584" w:rsidRPr="00444584">
        <w:rPr>
          <w:rFonts w:ascii="ＭＳ 明朝" w:eastAsia="ＭＳ 明朝" w:hAnsi="ＭＳ 明朝" w:hint="eastAsia"/>
          <w:sz w:val="21"/>
          <w:szCs w:val="21"/>
        </w:rPr>
        <w:t>甲は、</w:t>
      </w:r>
      <w:r w:rsidR="00184E35" w:rsidRPr="00184E35">
        <w:rPr>
          <w:rFonts w:ascii="ＭＳ 明朝" w:eastAsia="ＭＳ 明朝" w:hAnsi="ＭＳ 明朝" w:hint="eastAsia"/>
          <w:sz w:val="21"/>
          <w:szCs w:val="21"/>
        </w:rPr>
        <w:t>必要検査等経費</w:t>
      </w:r>
      <w:r w:rsidR="00444584" w:rsidRPr="00444584">
        <w:rPr>
          <w:rFonts w:ascii="ＭＳ 明朝" w:eastAsia="ＭＳ 明朝" w:hAnsi="ＭＳ 明朝" w:hint="eastAsia"/>
          <w:sz w:val="21"/>
          <w:szCs w:val="21"/>
        </w:rPr>
        <w:t>に係る請求書に、実施した検査・画像診断、投薬・注射、処置・手術等の内容を添付するものとする。</w:t>
      </w:r>
    </w:p>
    <w:p w14:paraId="2975BB01" w14:textId="6E831559" w:rsidR="00CB6A4D" w:rsidRPr="00444584" w:rsidRDefault="00225005" w:rsidP="00917F77">
      <w:pPr>
        <w:tabs>
          <w:tab w:val="left" w:pos="804"/>
        </w:tabs>
        <w:spacing w:line="340" w:lineRule="exact"/>
        <w:ind w:left="141" w:right="28" w:hangingChars="75" w:hanging="141"/>
        <w:rPr>
          <w:rFonts w:ascii="ＭＳ 明朝" w:eastAsia="ＭＳ 明朝" w:hAnsi="ＭＳ 明朝"/>
          <w:sz w:val="21"/>
          <w:szCs w:val="21"/>
        </w:rPr>
      </w:pPr>
      <w:r w:rsidRPr="00444584">
        <w:rPr>
          <w:rFonts w:ascii="ＭＳ 明朝" w:eastAsia="ＭＳ 明朝" w:hAnsi="ＭＳ 明朝" w:hint="eastAsia"/>
          <w:sz w:val="21"/>
          <w:szCs w:val="21"/>
        </w:rPr>
        <w:t>５</w:t>
      </w:r>
      <w:r w:rsidR="007F53A0" w:rsidRPr="00444584">
        <w:rPr>
          <w:rFonts w:ascii="ＭＳ 明朝" w:eastAsia="ＭＳ 明朝" w:hAnsi="ＭＳ 明朝" w:hint="eastAsia"/>
          <w:sz w:val="21"/>
          <w:szCs w:val="21"/>
        </w:rPr>
        <w:t xml:space="preserve">　乙が、第１項に定める研究費</w:t>
      </w:r>
      <w:r w:rsidRPr="00444584">
        <w:rPr>
          <w:rFonts w:ascii="ＭＳ 明朝" w:eastAsia="ＭＳ 明朝" w:hAnsi="ＭＳ 明朝" w:hint="eastAsia"/>
          <w:sz w:val="21"/>
          <w:szCs w:val="21"/>
        </w:rPr>
        <w:t>、</w:t>
      </w:r>
      <w:r w:rsidR="00184E35" w:rsidRPr="00184E35">
        <w:rPr>
          <w:rFonts w:ascii="ＭＳ 明朝" w:eastAsia="ＭＳ 明朝" w:hAnsi="ＭＳ 明朝" w:hint="eastAsia"/>
          <w:sz w:val="21"/>
          <w:szCs w:val="21"/>
        </w:rPr>
        <w:t>必要検査等経費</w:t>
      </w:r>
      <w:r w:rsidRPr="00444584">
        <w:rPr>
          <w:rFonts w:ascii="ＭＳ 明朝" w:eastAsia="ＭＳ 明朝" w:hAnsi="ＭＳ 明朝" w:hint="eastAsia"/>
          <w:sz w:val="21"/>
          <w:szCs w:val="21"/>
        </w:rPr>
        <w:t>及び負担軽減費</w:t>
      </w:r>
      <w:r w:rsidR="007F53A0" w:rsidRPr="00444584">
        <w:rPr>
          <w:rFonts w:ascii="ＭＳ 明朝" w:eastAsia="ＭＳ 明朝" w:hAnsi="ＭＳ 明朝" w:hint="eastAsia"/>
          <w:sz w:val="21"/>
          <w:szCs w:val="21"/>
        </w:rPr>
        <w:t>を請求書に指定する期限までに支払わなかったときは、</w:t>
      </w:r>
      <w:r w:rsidR="00CA5CA4" w:rsidRPr="00CA5CA4">
        <w:rPr>
          <w:rFonts w:ascii="ＭＳ 明朝" w:eastAsia="ＭＳ 明朝" w:hAnsi="ＭＳ 明朝" w:hint="eastAsia"/>
          <w:sz w:val="21"/>
          <w:szCs w:val="21"/>
        </w:rPr>
        <w:t>別に定める信州大学債権管理事務取扱細則（平成１６年４月１日国立大学法人信州大学細則第１９号）に基づき、支払期日の翌日から支払日までの日数に応じた</w:t>
      </w:r>
      <w:r w:rsidR="007F53A0" w:rsidRPr="00444584">
        <w:rPr>
          <w:rFonts w:ascii="ＭＳ 明朝" w:eastAsia="ＭＳ 明朝" w:hAnsi="ＭＳ 明朝" w:hint="eastAsia"/>
          <w:sz w:val="21"/>
          <w:szCs w:val="21"/>
        </w:rPr>
        <w:t>延滞金を甲に支払わなければならない。</w:t>
      </w:r>
    </w:p>
    <w:p w14:paraId="2493DAC0" w14:textId="6D59847C" w:rsidR="00BD77D5" w:rsidRPr="00444584" w:rsidRDefault="00225005" w:rsidP="00917F77">
      <w:pPr>
        <w:tabs>
          <w:tab w:val="left" w:pos="804"/>
        </w:tabs>
        <w:spacing w:line="340" w:lineRule="exact"/>
        <w:ind w:left="141" w:right="28" w:hangingChars="75" w:hanging="141"/>
        <w:rPr>
          <w:rFonts w:ascii="ＭＳ 明朝" w:eastAsia="ＭＳ 明朝" w:hAnsi="ＭＳ 明朝"/>
          <w:sz w:val="21"/>
          <w:szCs w:val="21"/>
        </w:rPr>
      </w:pPr>
      <w:r w:rsidRPr="00444584">
        <w:rPr>
          <w:rFonts w:ascii="ＭＳ 明朝" w:eastAsia="ＭＳ 明朝" w:hAnsi="ＭＳ 明朝" w:hint="eastAsia"/>
          <w:sz w:val="21"/>
          <w:szCs w:val="21"/>
        </w:rPr>
        <w:t>６</w:t>
      </w:r>
      <w:r w:rsidR="007F53A0" w:rsidRPr="00444584">
        <w:rPr>
          <w:rFonts w:ascii="ＭＳ 明朝" w:eastAsia="ＭＳ 明朝" w:hAnsi="ＭＳ 明朝" w:hint="eastAsia"/>
          <w:sz w:val="21"/>
          <w:szCs w:val="21"/>
        </w:rPr>
        <w:t xml:space="preserve">　甲は、乙が納付した研究費</w:t>
      </w:r>
      <w:r w:rsidRPr="00444584">
        <w:rPr>
          <w:rFonts w:ascii="ＭＳ 明朝" w:eastAsia="ＭＳ 明朝" w:hAnsi="ＭＳ 明朝" w:hint="eastAsia"/>
          <w:sz w:val="21"/>
          <w:szCs w:val="21"/>
        </w:rPr>
        <w:t>、</w:t>
      </w:r>
      <w:r w:rsidR="00184E35" w:rsidRPr="00184E35">
        <w:rPr>
          <w:rFonts w:ascii="ＭＳ 明朝" w:eastAsia="ＭＳ 明朝" w:hAnsi="ＭＳ 明朝" w:hint="eastAsia"/>
          <w:sz w:val="21"/>
          <w:szCs w:val="21"/>
        </w:rPr>
        <w:t>必要検査等経費</w:t>
      </w:r>
      <w:r w:rsidRPr="00444584">
        <w:rPr>
          <w:rFonts w:ascii="ＭＳ 明朝" w:eastAsia="ＭＳ 明朝" w:hAnsi="ＭＳ 明朝" w:hint="eastAsia"/>
          <w:sz w:val="21"/>
          <w:szCs w:val="21"/>
        </w:rPr>
        <w:t>及び負担軽減費</w:t>
      </w:r>
      <w:r w:rsidR="007F53A0" w:rsidRPr="00444584">
        <w:rPr>
          <w:rFonts w:ascii="ＭＳ 明朝" w:eastAsia="ＭＳ 明朝" w:hAnsi="ＭＳ 明朝" w:hint="eastAsia"/>
          <w:sz w:val="21"/>
          <w:szCs w:val="21"/>
        </w:rPr>
        <w:t>を返還しないものとする。</w:t>
      </w:r>
    </w:p>
    <w:p w14:paraId="573BB2DE" w14:textId="77777777" w:rsidR="003124A1" w:rsidRDefault="003124A1" w:rsidP="00917F77">
      <w:pPr>
        <w:tabs>
          <w:tab w:val="left" w:pos="804"/>
        </w:tabs>
        <w:spacing w:line="340" w:lineRule="exact"/>
        <w:ind w:left="141" w:right="28" w:hangingChars="75" w:hanging="141"/>
        <w:rPr>
          <w:rFonts w:ascii="ＭＳ 明朝" w:eastAsia="ＭＳ 明朝" w:hAnsi="ＭＳ 明朝"/>
          <w:sz w:val="21"/>
          <w:szCs w:val="21"/>
        </w:rPr>
      </w:pPr>
    </w:p>
    <w:p w14:paraId="37A8B065" w14:textId="77777777" w:rsidR="00F27869" w:rsidRPr="00F27869" w:rsidRDefault="00F27869" w:rsidP="00F27869">
      <w:pPr>
        <w:tabs>
          <w:tab w:val="left" w:pos="804"/>
        </w:tabs>
        <w:spacing w:line="340" w:lineRule="exact"/>
        <w:ind w:left="141" w:right="28" w:hangingChars="75" w:hanging="141"/>
        <w:rPr>
          <w:rFonts w:ascii="ＭＳ 明朝" w:eastAsia="ＭＳ 明朝" w:hAnsi="ＭＳ 明朝"/>
          <w:sz w:val="21"/>
          <w:szCs w:val="21"/>
        </w:rPr>
      </w:pPr>
      <w:r w:rsidRPr="00F27869">
        <w:rPr>
          <w:rFonts w:ascii="ＭＳ 明朝" w:eastAsia="ＭＳ 明朝" w:hAnsi="ＭＳ 明朝" w:hint="eastAsia"/>
          <w:sz w:val="21"/>
          <w:szCs w:val="21"/>
        </w:rPr>
        <w:t>（提供物品等の搬入等）</w:t>
      </w:r>
    </w:p>
    <w:p w14:paraId="5D83D334" w14:textId="2D0E3C8E" w:rsidR="00F27869" w:rsidRPr="00F27869" w:rsidRDefault="00F27869" w:rsidP="00F27869">
      <w:pPr>
        <w:tabs>
          <w:tab w:val="left" w:pos="804"/>
        </w:tabs>
        <w:spacing w:line="340" w:lineRule="exact"/>
        <w:ind w:left="141" w:right="28" w:hangingChars="75" w:hanging="141"/>
        <w:rPr>
          <w:rFonts w:ascii="ＭＳ 明朝" w:eastAsia="ＭＳ 明朝" w:hAnsi="ＭＳ 明朝"/>
          <w:sz w:val="21"/>
          <w:szCs w:val="21"/>
        </w:rPr>
      </w:pPr>
      <w:r w:rsidRPr="00F27869">
        <w:rPr>
          <w:rFonts w:ascii="ＭＳ 明朝" w:eastAsia="ＭＳ 明朝" w:hAnsi="ＭＳ 明朝" w:hint="eastAsia"/>
          <w:sz w:val="21"/>
          <w:szCs w:val="21"/>
        </w:rPr>
        <w:t>第１</w:t>
      </w:r>
      <w:r>
        <w:rPr>
          <w:rFonts w:ascii="ＭＳ 明朝" w:eastAsia="ＭＳ 明朝" w:hAnsi="ＭＳ 明朝" w:hint="eastAsia"/>
          <w:sz w:val="21"/>
          <w:szCs w:val="21"/>
        </w:rPr>
        <w:t>３</w:t>
      </w:r>
      <w:r w:rsidRPr="00F27869">
        <w:rPr>
          <w:rFonts w:ascii="ＭＳ 明朝" w:eastAsia="ＭＳ 明朝" w:hAnsi="ＭＳ 明朝" w:hint="eastAsia"/>
          <w:sz w:val="21"/>
          <w:szCs w:val="21"/>
        </w:rPr>
        <w:t>条 第１条第１項に掲げる提供物品等（以下「提供物品等」という。）の搬入及び据付けに要する経費は、乙の負担とする。</w:t>
      </w:r>
    </w:p>
    <w:p w14:paraId="655A03A9" w14:textId="254A5ACB" w:rsidR="00F27869" w:rsidRDefault="00F27869" w:rsidP="00F27869">
      <w:pPr>
        <w:tabs>
          <w:tab w:val="left" w:pos="804"/>
        </w:tabs>
        <w:spacing w:line="340" w:lineRule="exact"/>
        <w:ind w:left="141" w:right="28" w:hangingChars="75" w:hanging="141"/>
        <w:rPr>
          <w:rFonts w:ascii="ＭＳ 明朝" w:eastAsia="ＭＳ 明朝" w:hAnsi="ＭＳ 明朝"/>
          <w:sz w:val="21"/>
          <w:szCs w:val="21"/>
        </w:rPr>
      </w:pPr>
      <w:r w:rsidRPr="00F27869">
        <w:rPr>
          <w:rFonts w:ascii="ＭＳ 明朝" w:eastAsia="ＭＳ 明朝" w:hAnsi="ＭＳ 明朝" w:hint="eastAsia"/>
          <w:sz w:val="21"/>
          <w:szCs w:val="21"/>
        </w:rPr>
        <w:t>２ 甲は、乙から受け入れた提供物品等について、その据付完了の時から返還に係る作業が開始される時まで善良なる管理者の注意義務をもってその保管にあたらなければならない。</w:t>
      </w:r>
    </w:p>
    <w:p w14:paraId="33E135B9" w14:textId="77777777" w:rsidR="00F27869" w:rsidRPr="005B4256" w:rsidRDefault="00F27869" w:rsidP="00F27869">
      <w:pPr>
        <w:tabs>
          <w:tab w:val="left" w:pos="804"/>
        </w:tabs>
        <w:spacing w:line="340" w:lineRule="exact"/>
        <w:ind w:left="141" w:right="28" w:hangingChars="75" w:hanging="141"/>
        <w:rPr>
          <w:rFonts w:ascii="ＭＳ 明朝" w:eastAsia="ＭＳ 明朝" w:hAnsi="ＭＳ 明朝"/>
          <w:sz w:val="21"/>
          <w:szCs w:val="21"/>
        </w:rPr>
      </w:pPr>
    </w:p>
    <w:p w14:paraId="2849D48D" w14:textId="41EA457E" w:rsidR="00C83EB4" w:rsidRPr="005B4256" w:rsidRDefault="007F53A0" w:rsidP="00917F77">
      <w:pPr>
        <w:spacing w:line="340" w:lineRule="exact"/>
        <w:ind w:left="141"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（被験者の健康被害の補償等）</w:t>
      </w:r>
    </w:p>
    <w:p w14:paraId="336C0043" w14:textId="1957BDC6" w:rsidR="00BD77D5"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第１</w:t>
      </w:r>
      <w:r w:rsidR="00F27869">
        <w:rPr>
          <w:rFonts w:ascii="ＭＳ 明朝" w:eastAsia="ＭＳ 明朝" w:hAnsi="ＭＳ 明朝" w:hint="eastAsia"/>
          <w:sz w:val="21"/>
          <w:szCs w:val="21"/>
        </w:rPr>
        <w:t>４</w:t>
      </w:r>
      <w:r w:rsidRPr="005B4256">
        <w:rPr>
          <w:rFonts w:ascii="ＭＳ 明朝" w:eastAsia="ＭＳ 明朝" w:hAnsi="ＭＳ 明朝" w:hint="eastAsia"/>
          <w:sz w:val="21"/>
          <w:szCs w:val="21"/>
        </w:rPr>
        <w:t>条　本試験に起因して、被験者に何らかの健康被害が発生した場合は、甲は速やかに治療その他必要な措置を講ずるとともに、その概要を丙を通じて乙に報告し、治療に要した診療費のうち、被験者の自己負担となる費用は乙が負担する。</w:t>
      </w:r>
    </w:p>
    <w:p w14:paraId="5152D86A" w14:textId="5BC79EB3" w:rsidR="00BD77D5"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２　甲、乙及び丙は、前項の健康被害の発生状況等を調査し、協力して原因の究明を図る。</w:t>
      </w:r>
    </w:p>
    <w:p w14:paraId="72453EAF" w14:textId="6F806BAB" w:rsidR="00D6555F"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３　本試験に起因して、被験者に健康被害が発生し、被験者又は被験者以外の者との間に紛争が生じ又は生じるおそれが生じたときは、直ちに甲乙は協議し、協力してその解決に当たるものとする。</w:t>
      </w:r>
    </w:p>
    <w:p w14:paraId="6582BA28" w14:textId="5B836CC4" w:rsidR="00D6555F"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４　本試験に起因する健康被害であって、賠償責任が生じた場合には、健康被害の発生時期に拘わらず、甲の責に帰すべき場合を除き、甲が支払った賠償金及び解決に要した費用は、全額乙がこれを負担する。</w:t>
      </w:r>
    </w:p>
    <w:p w14:paraId="632C70AA" w14:textId="32CA2A13" w:rsidR="00D6555F"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５　本試験に起因して被験者に健康被害が発生し、補償責任が発生した場合には、その補償責任は乙が負担する。</w:t>
      </w:r>
    </w:p>
    <w:p w14:paraId="3AEB0552" w14:textId="053CAE65" w:rsidR="00F16006"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６　被験者の健康被害に対する賠償責任・補償責任の履行措置として、乙及び丙は、あらかじめ、</w:t>
      </w:r>
      <w:r w:rsidR="00730054">
        <w:rPr>
          <w:rFonts w:ascii="ＭＳ 明朝" w:eastAsia="ＭＳ 明朝" w:hAnsi="ＭＳ 明朝" w:hint="eastAsia"/>
          <w:sz w:val="21"/>
          <w:szCs w:val="21"/>
        </w:rPr>
        <w:t>製造販売後臨床</w:t>
      </w:r>
      <w:r w:rsidRPr="005B4256">
        <w:rPr>
          <w:rFonts w:ascii="ＭＳ 明朝" w:eastAsia="ＭＳ 明朝" w:hAnsi="ＭＳ 明朝" w:hint="eastAsia"/>
          <w:sz w:val="21"/>
          <w:szCs w:val="21"/>
        </w:rPr>
        <w:t>試験に係わる被験者に生じた健康被害の補償のために保険その他の必要な措置を講じておくものとする。</w:t>
      </w:r>
    </w:p>
    <w:p w14:paraId="6537F347" w14:textId="4FF3392F" w:rsidR="00CD5AA2"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７　その他本試験の実施に起因して、第三者に損害が発生し、かつ賠償責任が生じた場合には、甲の責に帰すべき場合を除き、その一切の責任は乙が負担するものとする。</w:t>
      </w:r>
    </w:p>
    <w:p w14:paraId="2E7CD87D" w14:textId="77777777" w:rsidR="00BD77D5" w:rsidRPr="005B4256" w:rsidRDefault="00BD77D5" w:rsidP="00917F77">
      <w:pPr>
        <w:tabs>
          <w:tab w:val="left" w:pos="804"/>
        </w:tabs>
        <w:spacing w:line="340" w:lineRule="exact"/>
        <w:ind w:left="141" w:right="28" w:hangingChars="75" w:hanging="141"/>
        <w:rPr>
          <w:rFonts w:ascii="ＭＳ 明朝" w:eastAsia="ＭＳ 明朝" w:hAnsi="ＭＳ 明朝"/>
          <w:sz w:val="21"/>
          <w:szCs w:val="21"/>
        </w:rPr>
      </w:pPr>
    </w:p>
    <w:p w14:paraId="068A0A42" w14:textId="417FAC80" w:rsidR="00CA35EF" w:rsidRPr="005B4256" w:rsidRDefault="007F53A0" w:rsidP="00917F77">
      <w:pPr>
        <w:spacing w:line="340" w:lineRule="exact"/>
        <w:ind w:left="141"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（契約の解除）</w:t>
      </w:r>
    </w:p>
    <w:p w14:paraId="78B82717" w14:textId="41C2D7F5" w:rsidR="005A15D2"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第１</w:t>
      </w:r>
      <w:r w:rsidR="00F27869">
        <w:rPr>
          <w:rFonts w:ascii="ＭＳ 明朝" w:eastAsia="ＭＳ 明朝" w:hAnsi="ＭＳ 明朝" w:hint="eastAsia"/>
          <w:sz w:val="21"/>
          <w:szCs w:val="21"/>
        </w:rPr>
        <w:t>５</w:t>
      </w:r>
      <w:r w:rsidRPr="005B4256">
        <w:rPr>
          <w:rFonts w:ascii="ＭＳ 明朝" w:eastAsia="ＭＳ 明朝" w:hAnsi="ＭＳ 明朝" w:hint="eastAsia"/>
          <w:sz w:val="21"/>
          <w:szCs w:val="21"/>
        </w:rPr>
        <w:t>条　乙は、甲がＧＣＰ省令等、</w:t>
      </w:r>
      <w:r w:rsidR="001E4769">
        <w:rPr>
          <w:rFonts w:ascii="ＭＳ 明朝" w:eastAsia="ＭＳ 明朝" w:hAnsi="ＭＳ 明朝" w:hint="eastAsia"/>
          <w:sz w:val="21"/>
          <w:szCs w:val="21"/>
        </w:rPr>
        <w:t>医薬品</w:t>
      </w:r>
      <w:r w:rsidRPr="005B4256">
        <w:rPr>
          <w:rFonts w:ascii="ＭＳ 明朝" w:eastAsia="ＭＳ 明朝" w:hAnsi="ＭＳ 明朝" w:hint="eastAsia"/>
          <w:sz w:val="21"/>
          <w:szCs w:val="21"/>
        </w:rPr>
        <w:t>ＧＰＳＰ省令、</w:t>
      </w:r>
      <w:r w:rsidR="00184E35">
        <w:rPr>
          <w:rFonts w:ascii="ＭＳ 明朝" w:eastAsia="ＭＳ 明朝" w:hAnsi="ＭＳ 明朝" w:hint="eastAsia"/>
          <w:sz w:val="21"/>
          <w:szCs w:val="21"/>
        </w:rPr>
        <w:t>製造販売後臨床</w:t>
      </w:r>
      <w:r w:rsidRPr="005B4256">
        <w:rPr>
          <w:rFonts w:ascii="ＭＳ 明朝" w:eastAsia="ＭＳ 明朝" w:hAnsi="ＭＳ 明朝" w:hint="eastAsia"/>
          <w:sz w:val="21"/>
          <w:szCs w:val="21"/>
        </w:rPr>
        <w:t>試験実施計画書又は本契約に違反することにより適正な</w:t>
      </w:r>
      <w:r w:rsidR="00BC471E">
        <w:rPr>
          <w:rFonts w:ascii="ＭＳ 明朝" w:eastAsia="ＭＳ 明朝" w:hAnsi="ＭＳ 明朝" w:hint="eastAsia"/>
          <w:sz w:val="21"/>
          <w:szCs w:val="21"/>
        </w:rPr>
        <w:t>製造販売後臨床</w:t>
      </w:r>
      <w:r w:rsidRPr="005B4256">
        <w:rPr>
          <w:rFonts w:ascii="ＭＳ 明朝" w:eastAsia="ＭＳ 明朝" w:hAnsi="ＭＳ 明朝" w:hint="eastAsia"/>
          <w:sz w:val="21"/>
          <w:szCs w:val="21"/>
        </w:rPr>
        <w:t>試験に支障を及ぼしたと認める場合には、甲に通知することにより本契約を解除することができる。ただし、被験者の緊急の危険を回避するため、その他医療上やむを得ない理由により</w:t>
      </w:r>
      <w:r w:rsidR="00184E35" w:rsidRPr="005B4256">
        <w:rPr>
          <w:rFonts w:ascii="ＭＳ 明朝" w:eastAsia="ＭＳ 明朝" w:hAnsi="ＭＳ 明朝" w:hint="eastAsia"/>
          <w:sz w:val="21"/>
          <w:szCs w:val="21"/>
        </w:rPr>
        <w:t>、</w:t>
      </w:r>
      <w:r w:rsidR="00184E35">
        <w:rPr>
          <w:rFonts w:ascii="ＭＳ 明朝" w:eastAsia="ＭＳ 明朝" w:hAnsi="ＭＳ 明朝" w:hint="eastAsia"/>
          <w:sz w:val="21"/>
          <w:szCs w:val="21"/>
        </w:rPr>
        <w:t>製造販売後臨床</w:t>
      </w:r>
      <w:r w:rsidRPr="005B4256">
        <w:rPr>
          <w:rFonts w:ascii="ＭＳ 明朝" w:eastAsia="ＭＳ 明朝" w:hAnsi="ＭＳ 明朝" w:hint="eastAsia"/>
          <w:sz w:val="21"/>
          <w:szCs w:val="21"/>
        </w:rPr>
        <w:t>試験実施計画書から逸脱した場合はこの限りではない。</w:t>
      </w:r>
    </w:p>
    <w:p w14:paraId="4BC0A87F" w14:textId="74342541" w:rsidR="00BD77D5"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２　甲は、ＧＣＰ省令第３１条第１項及び第２項の規定により意見を聴いた治験審査委員会が、本試験を継続して行うことが適当でない旨の意見を通知してきた場合は、乙に通知することにより本契約を解除することができる。</w:t>
      </w:r>
    </w:p>
    <w:p w14:paraId="390CF5D1" w14:textId="03FB1982" w:rsidR="00140C93"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３　契約期間の満了以前に、</w:t>
      </w:r>
      <w:r w:rsidR="00730054">
        <w:rPr>
          <w:rFonts w:ascii="ＭＳ 明朝" w:eastAsia="ＭＳ 明朝" w:hAnsi="ＭＳ 明朝" w:hint="eastAsia"/>
          <w:sz w:val="21"/>
          <w:szCs w:val="21"/>
        </w:rPr>
        <w:t>製造販売後臨床</w:t>
      </w:r>
      <w:r w:rsidRPr="005B4256">
        <w:rPr>
          <w:rFonts w:ascii="ＭＳ 明朝" w:eastAsia="ＭＳ 明朝" w:hAnsi="ＭＳ 明朝" w:hint="eastAsia"/>
          <w:sz w:val="21"/>
          <w:szCs w:val="21"/>
        </w:rPr>
        <w:t>試験責任医師より終了報告書が提出され、甲乙ともにこれを認めた場合は、本契約を解除することができる。</w:t>
      </w:r>
    </w:p>
    <w:p w14:paraId="413F190F" w14:textId="11A8533F" w:rsidR="00BD77D5"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４　前三項に基づき本契約が解除された場合、甲は、第７条第１項により乙から受領した</w:t>
      </w:r>
      <w:r w:rsidR="00730054">
        <w:rPr>
          <w:rFonts w:ascii="ＭＳ 明朝" w:eastAsia="ＭＳ 明朝" w:hAnsi="ＭＳ 明朝" w:hint="eastAsia"/>
          <w:sz w:val="21"/>
          <w:szCs w:val="21"/>
        </w:rPr>
        <w:t>製造販売後臨床</w:t>
      </w:r>
      <w:r w:rsidR="00184E35">
        <w:rPr>
          <w:rFonts w:ascii="ＭＳ 明朝" w:eastAsia="ＭＳ 明朝" w:hAnsi="ＭＳ 明朝" w:hint="eastAsia"/>
          <w:sz w:val="21"/>
          <w:szCs w:val="21"/>
        </w:rPr>
        <w:t>使用</w:t>
      </w:r>
      <w:r w:rsidRPr="005B4256">
        <w:rPr>
          <w:rFonts w:ascii="ＭＳ 明朝" w:eastAsia="ＭＳ 明朝" w:hAnsi="ＭＳ 明朝" w:hint="eastAsia"/>
          <w:sz w:val="21"/>
          <w:szCs w:val="21"/>
        </w:rPr>
        <w:t>薬を、同条第３項の手順書に従い、直ちに乙に返還するとともに、第９条に従い、当該解除時点までに実施された本試験に関する症例報告書を速やかに作成し、丙を通じて乙に提出する。</w:t>
      </w:r>
    </w:p>
    <w:p w14:paraId="2CB12EE4" w14:textId="49E44A80" w:rsidR="00BD77D5"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５　第１項から第３項のいずれかに基づき本契約が解除された場合であっても、第４条第</w:t>
      </w:r>
      <w:r w:rsidR="00F27869">
        <w:rPr>
          <w:rFonts w:ascii="ＭＳ 明朝" w:eastAsia="ＭＳ 明朝" w:hAnsi="ＭＳ 明朝" w:hint="eastAsia"/>
          <w:sz w:val="21"/>
          <w:szCs w:val="21"/>
        </w:rPr>
        <w:t>２</w:t>
      </w:r>
      <w:r w:rsidRPr="005B4256">
        <w:rPr>
          <w:rFonts w:ascii="ＭＳ 明朝" w:eastAsia="ＭＳ 明朝" w:hAnsi="ＭＳ 明朝" w:hint="eastAsia"/>
          <w:sz w:val="21"/>
          <w:szCs w:val="21"/>
        </w:rPr>
        <w:t>項、第８条、第１０条、第１１条第１項、第２項及び第４項、第１</w:t>
      </w:r>
      <w:r w:rsidR="00F27869">
        <w:rPr>
          <w:rFonts w:ascii="ＭＳ 明朝" w:eastAsia="ＭＳ 明朝" w:hAnsi="ＭＳ 明朝" w:hint="eastAsia"/>
          <w:sz w:val="21"/>
          <w:szCs w:val="21"/>
        </w:rPr>
        <w:t>４</w:t>
      </w:r>
      <w:r w:rsidRPr="005B4256">
        <w:rPr>
          <w:rFonts w:ascii="ＭＳ 明朝" w:eastAsia="ＭＳ 明朝" w:hAnsi="ＭＳ 明朝" w:hint="eastAsia"/>
          <w:sz w:val="21"/>
          <w:szCs w:val="21"/>
        </w:rPr>
        <w:t>条、第１</w:t>
      </w:r>
      <w:r w:rsidR="00F27869">
        <w:rPr>
          <w:rFonts w:ascii="ＭＳ 明朝" w:eastAsia="ＭＳ 明朝" w:hAnsi="ＭＳ 明朝" w:hint="eastAsia"/>
          <w:sz w:val="21"/>
          <w:szCs w:val="21"/>
        </w:rPr>
        <w:t>６</w:t>
      </w:r>
      <w:r w:rsidRPr="005B4256">
        <w:rPr>
          <w:rFonts w:ascii="ＭＳ 明朝" w:eastAsia="ＭＳ 明朝" w:hAnsi="ＭＳ 明朝" w:hint="eastAsia"/>
          <w:sz w:val="21"/>
          <w:szCs w:val="21"/>
        </w:rPr>
        <w:t>条</w:t>
      </w:r>
      <w:r w:rsidR="00442944">
        <w:rPr>
          <w:rFonts w:ascii="ＭＳ 明朝" w:eastAsia="ＭＳ 明朝" w:hAnsi="ＭＳ 明朝" w:hint="eastAsia"/>
          <w:sz w:val="21"/>
          <w:szCs w:val="21"/>
        </w:rPr>
        <w:t>、</w:t>
      </w:r>
      <w:r w:rsidRPr="005B4256">
        <w:rPr>
          <w:rFonts w:ascii="ＭＳ 明朝" w:eastAsia="ＭＳ 明朝" w:hAnsi="ＭＳ 明朝" w:hint="eastAsia"/>
          <w:sz w:val="21"/>
          <w:szCs w:val="21"/>
        </w:rPr>
        <w:t>第１</w:t>
      </w:r>
      <w:r w:rsidR="00F27869">
        <w:rPr>
          <w:rFonts w:ascii="ＭＳ 明朝" w:eastAsia="ＭＳ 明朝" w:hAnsi="ＭＳ 明朝" w:hint="eastAsia"/>
          <w:sz w:val="21"/>
          <w:szCs w:val="21"/>
        </w:rPr>
        <w:t>７</w:t>
      </w:r>
      <w:r w:rsidRPr="005B4256">
        <w:rPr>
          <w:rFonts w:ascii="ＭＳ 明朝" w:eastAsia="ＭＳ 明朝" w:hAnsi="ＭＳ 明朝" w:hint="eastAsia"/>
          <w:sz w:val="21"/>
          <w:szCs w:val="21"/>
        </w:rPr>
        <w:t>条</w:t>
      </w:r>
      <w:r w:rsidR="00442944">
        <w:rPr>
          <w:rFonts w:ascii="ＭＳ 明朝" w:eastAsia="ＭＳ 明朝" w:hAnsi="ＭＳ 明朝" w:hint="eastAsia"/>
          <w:sz w:val="21"/>
          <w:szCs w:val="21"/>
        </w:rPr>
        <w:t>並びに第２</w:t>
      </w:r>
      <w:r w:rsidR="00F27869">
        <w:rPr>
          <w:rFonts w:ascii="ＭＳ 明朝" w:eastAsia="ＭＳ 明朝" w:hAnsi="ＭＳ 明朝" w:hint="eastAsia"/>
          <w:sz w:val="21"/>
          <w:szCs w:val="21"/>
        </w:rPr>
        <w:t>１</w:t>
      </w:r>
      <w:r w:rsidR="00442944">
        <w:rPr>
          <w:rFonts w:ascii="ＭＳ 明朝" w:eastAsia="ＭＳ 明朝" w:hAnsi="ＭＳ 明朝" w:hint="eastAsia"/>
          <w:sz w:val="21"/>
          <w:szCs w:val="21"/>
        </w:rPr>
        <w:t>条</w:t>
      </w:r>
      <w:r w:rsidRPr="005B4256">
        <w:rPr>
          <w:rFonts w:ascii="ＭＳ 明朝" w:eastAsia="ＭＳ 明朝" w:hAnsi="ＭＳ 明朝" w:hint="eastAsia"/>
          <w:sz w:val="21"/>
          <w:szCs w:val="21"/>
        </w:rPr>
        <w:t>の規定はなお有効に存続する。</w:t>
      </w:r>
    </w:p>
    <w:p w14:paraId="24609D86" w14:textId="38652D9F" w:rsidR="00BD77D5"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６　第１項又は第２項に基づき本契約が解除された場合、乙は、速やかに、規制当局にその旨を報告するものとする。</w:t>
      </w:r>
    </w:p>
    <w:p w14:paraId="2987D61A" w14:textId="018E6119" w:rsidR="00077A60"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７　第１項から第３項のいずれかに基づき本契約が解除された場合において、当該解除時点までに甲が実施した</w:t>
      </w:r>
      <w:r w:rsidR="00184E35">
        <w:rPr>
          <w:rFonts w:ascii="ＭＳ 明朝" w:eastAsia="ＭＳ 明朝" w:hAnsi="ＭＳ 明朝" w:hint="eastAsia"/>
          <w:sz w:val="21"/>
          <w:szCs w:val="21"/>
        </w:rPr>
        <w:t>本</w:t>
      </w:r>
      <w:r w:rsidRPr="005B4256">
        <w:rPr>
          <w:rFonts w:ascii="ＭＳ 明朝" w:eastAsia="ＭＳ 明朝" w:hAnsi="ＭＳ 明朝" w:hint="eastAsia"/>
          <w:sz w:val="21"/>
          <w:szCs w:val="21"/>
        </w:rPr>
        <w:t>試験に係る費用については、甲乙協議のうえ調整するものとする。</w:t>
      </w:r>
    </w:p>
    <w:p w14:paraId="5B2D74AB" w14:textId="77777777" w:rsidR="00516470" w:rsidRPr="005B4256" w:rsidRDefault="00516470" w:rsidP="00917F77">
      <w:pPr>
        <w:spacing w:line="340" w:lineRule="exact"/>
        <w:ind w:left="141" w:hangingChars="75" w:hanging="141"/>
        <w:rPr>
          <w:rFonts w:ascii="ＭＳ 明朝" w:eastAsia="ＭＳ 明朝" w:hAnsi="ＭＳ 明朝"/>
          <w:sz w:val="21"/>
          <w:szCs w:val="21"/>
        </w:rPr>
      </w:pPr>
    </w:p>
    <w:p w14:paraId="79E19A10" w14:textId="141D14AD" w:rsidR="00953189" w:rsidRPr="005B4256" w:rsidRDefault="007F53A0" w:rsidP="00917F77">
      <w:pPr>
        <w:spacing w:line="340" w:lineRule="exact"/>
        <w:ind w:left="141"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（研究費等により取得した設備等の帰属）</w:t>
      </w:r>
    </w:p>
    <w:p w14:paraId="5EE03EC3" w14:textId="38B20CC2" w:rsidR="00BD77D5"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第１</w:t>
      </w:r>
      <w:r w:rsidR="00F27869">
        <w:rPr>
          <w:rFonts w:ascii="ＭＳ 明朝" w:eastAsia="ＭＳ 明朝" w:hAnsi="ＭＳ 明朝" w:hint="eastAsia"/>
          <w:sz w:val="21"/>
          <w:szCs w:val="21"/>
        </w:rPr>
        <w:t>６</w:t>
      </w:r>
      <w:r w:rsidRPr="005B4256">
        <w:rPr>
          <w:rFonts w:ascii="ＭＳ 明朝" w:eastAsia="ＭＳ 明朝" w:hAnsi="ＭＳ 明朝" w:hint="eastAsia"/>
          <w:sz w:val="21"/>
          <w:szCs w:val="21"/>
        </w:rPr>
        <w:t>条　研究費等により取得した設備等は、甲に帰属するものとする。</w:t>
      </w:r>
    </w:p>
    <w:p w14:paraId="5BD4AEDB" w14:textId="77777777" w:rsidR="00970629" w:rsidRPr="005B4256" w:rsidRDefault="00970629" w:rsidP="00917F77">
      <w:pPr>
        <w:pStyle w:val="31"/>
        <w:spacing w:line="340" w:lineRule="exact"/>
        <w:ind w:left="126" w:hangingChars="75" w:hanging="126"/>
        <w:rPr>
          <w:rFonts w:ascii="ＭＳ 明朝" w:eastAsia="ＭＳ 明朝" w:hAnsi="ＭＳ 明朝"/>
          <w:sz w:val="21"/>
          <w:szCs w:val="21"/>
        </w:rPr>
      </w:pPr>
    </w:p>
    <w:p w14:paraId="0944F69B" w14:textId="09E5C606" w:rsidR="00E75902" w:rsidRPr="005B4256" w:rsidRDefault="007F53A0" w:rsidP="00917F77">
      <w:pPr>
        <w:spacing w:line="340" w:lineRule="exact"/>
        <w:ind w:left="141"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（知的財産権の帰属）</w:t>
      </w:r>
    </w:p>
    <w:p w14:paraId="35B55321" w14:textId="1AA77842" w:rsidR="00BD77D5"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第１</w:t>
      </w:r>
      <w:r w:rsidR="00F27869">
        <w:rPr>
          <w:rFonts w:ascii="ＭＳ 明朝" w:eastAsia="ＭＳ 明朝" w:hAnsi="ＭＳ 明朝" w:hint="eastAsia"/>
          <w:sz w:val="21"/>
          <w:szCs w:val="21"/>
        </w:rPr>
        <w:t>７</w:t>
      </w:r>
      <w:r w:rsidRPr="005B4256">
        <w:rPr>
          <w:rFonts w:ascii="ＭＳ 明朝" w:eastAsia="ＭＳ 明朝" w:hAnsi="ＭＳ 明朝" w:hint="eastAsia"/>
          <w:sz w:val="21"/>
          <w:szCs w:val="21"/>
        </w:rPr>
        <w:t>条　本試験の結果生じた知的財産権の帰属は、当該知的財産権に対するそれぞれの貢献度に応じ甲乙協議の上決定する。なお、甲は、当該知的財産権を自己が行う臨床試験及び教育、研究目的のために、無償で実施できるものとする。</w:t>
      </w:r>
    </w:p>
    <w:p w14:paraId="0842E305" w14:textId="77777777" w:rsidR="0062350D" w:rsidRPr="005B4256" w:rsidRDefault="0062350D" w:rsidP="00917F77">
      <w:pPr>
        <w:spacing w:line="340" w:lineRule="exact"/>
        <w:ind w:left="141" w:hangingChars="75" w:hanging="141"/>
        <w:jc w:val="left"/>
        <w:rPr>
          <w:rFonts w:ascii="ＭＳ 明朝" w:eastAsia="ＭＳ 明朝" w:hAnsi="ＭＳ 明朝"/>
          <w:sz w:val="21"/>
          <w:szCs w:val="21"/>
        </w:rPr>
      </w:pPr>
    </w:p>
    <w:p w14:paraId="090BFBFB" w14:textId="1E367F30" w:rsidR="000836F5" w:rsidRPr="005B4256" w:rsidRDefault="007F53A0" w:rsidP="00917F77">
      <w:pPr>
        <w:spacing w:line="340" w:lineRule="exact"/>
        <w:ind w:left="141"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（訴訟等）</w:t>
      </w:r>
    </w:p>
    <w:p w14:paraId="2BCE7266" w14:textId="68F72299" w:rsidR="00F6160C"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第１</w:t>
      </w:r>
      <w:r w:rsidR="00F27869">
        <w:rPr>
          <w:rFonts w:ascii="ＭＳ 明朝" w:eastAsia="ＭＳ 明朝" w:hAnsi="ＭＳ 明朝" w:hint="eastAsia"/>
          <w:sz w:val="21"/>
          <w:szCs w:val="21"/>
        </w:rPr>
        <w:t>８</w:t>
      </w:r>
      <w:r w:rsidRPr="005B4256">
        <w:rPr>
          <w:rFonts w:ascii="ＭＳ 明朝" w:eastAsia="ＭＳ 明朝" w:hAnsi="ＭＳ 明朝" w:hint="eastAsia"/>
          <w:sz w:val="21"/>
          <w:szCs w:val="21"/>
        </w:rPr>
        <w:t>条　本契約に関する訴え</w:t>
      </w:r>
      <w:r w:rsidR="00DB1D29">
        <w:rPr>
          <w:rFonts w:ascii="ＭＳ 明朝" w:eastAsia="ＭＳ 明朝" w:hAnsi="ＭＳ 明朝" w:hint="eastAsia"/>
          <w:sz w:val="21"/>
          <w:szCs w:val="21"/>
        </w:rPr>
        <w:t>の管轄</w:t>
      </w:r>
      <w:r w:rsidRPr="005B4256">
        <w:rPr>
          <w:rFonts w:ascii="ＭＳ 明朝" w:eastAsia="ＭＳ 明朝" w:hAnsi="ＭＳ 明朝" w:hint="eastAsia"/>
          <w:sz w:val="21"/>
          <w:szCs w:val="21"/>
        </w:rPr>
        <w:t>は、</w:t>
      </w:r>
      <w:r w:rsidR="00CA5CA4" w:rsidRPr="00CA5CA4">
        <w:rPr>
          <w:rFonts w:ascii="ＭＳ 明朝" w:eastAsia="ＭＳ 明朝" w:hAnsi="ＭＳ 明朝" w:hint="eastAsia"/>
          <w:sz w:val="21"/>
          <w:szCs w:val="21"/>
        </w:rPr>
        <w:t>被告の所在地を管轄する地方裁判所を第一審の専属的合意管轄裁判所とする。</w:t>
      </w:r>
    </w:p>
    <w:p w14:paraId="2A077EF5" w14:textId="77777777" w:rsidR="00441C59" w:rsidRPr="005B4256" w:rsidRDefault="00441C59" w:rsidP="00917F77">
      <w:pPr>
        <w:spacing w:line="340" w:lineRule="exact"/>
        <w:ind w:left="141" w:hangingChars="75" w:hanging="141"/>
        <w:jc w:val="left"/>
        <w:rPr>
          <w:rFonts w:ascii="ＭＳ 明朝" w:eastAsia="ＭＳ 明朝" w:hAnsi="ＭＳ 明朝"/>
          <w:sz w:val="21"/>
          <w:szCs w:val="21"/>
        </w:rPr>
      </w:pPr>
    </w:p>
    <w:p w14:paraId="7C9E56EA" w14:textId="470D2AA8" w:rsidR="000836F5" w:rsidRPr="005B4256" w:rsidRDefault="007F53A0" w:rsidP="00917F77">
      <w:pPr>
        <w:spacing w:line="340" w:lineRule="exact"/>
        <w:ind w:left="141"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（指示決定通知等）</w:t>
      </w:r>
    </w:p>
    <w:p w14:paraId="61794E02" w14:textId="080581A5" w:rsidR="00F6160C"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第１</w:t>
      </w:r>
      <w:r w:rsidR="00F27869">
        <w:rPr>
          <w:rFonts w:ascii="ＭＳ 明朝" w:eastAsia="ＭＳ 明朝" w:hAnsi="ＭＳ 明朝" w:hint="eastAsia"/>
          <w:sz w:val="21"/>
          <w:szCs w:val="21"/>
        </w:rPr>
        <w:t>９</w:t>
      </w:r>
      <w:r w:rsidRPr="005B4256">
        <w:rPr>
          <w:rFonts w:ascii="ＭＳ 明朝" w:eastAsia="ＭＳ 明朝" w:hAnsi="ＭＳ 明朝" w:hint="eastAsia"/>
          <w:sz w:val="21"/>
          <w:szCs w:val="21"/>
        </w:rPr>
        <w:t>条　本契約第３条およびこれに関する条項に則り、本試験を実施する際の指示決定通知等は</w:t>
      </w:r>
      <w:r w:rsidR="00730054">
        <w:rPr>
          <w:rFonts w:ascii="ＭＳ 明朝" w:eastAsia="ＭＳ 明朝" w:hAnsi="ＭＳ 明朝" w:hint="eastAsia"/>
          <w:sz w:val="21"/>
          <w:szCs w:val="21"/>
        </w:rPr>
        <w:t>製造販売後臨床</w:t>
      </w:r>
      <w:r w:rsidRPr="005B4256">
        <w:rPr>
          <w:rFonts w:ascii="ＭＳ 明朝" w:eastAsia="ＭＳ 明朝" w:hAnsi="ＭＳ 明朝" w:hint="eastAsia"/>
          <w:sz w:val="21"/>
          <w:szCs w:val="21"/>
        </w:rPr>
        <w:t>試験実施医療機関の長が発するものとする。</w:t>
      </w:r>
    </w:p>
    <w:p w14:paraId="05B29E70" w14:textId="77777777" w:rsidR="000836F5" w:rsidRPr="005B4256" w:rsidRDefault="000836F5" w:rsidP="00917F77">
      <w:pPr>
        <w:spacing w:line="340" w:lineRule="exact"/>
        <w:ind w:left="141" w:hangingChars="75" w:hanging="141"/>
        <w:jc w:val="left"/>
        <w:rPr>
          <w:rFonts w:ascii="ＭＳ 明朝" w:eastAsia="ＭＳ 明朝" w:hAnsi="ＭＳ 明朝"/>
          <w:sz w:val="21"/>
          <w:szCs w:val="21"/>
        </w:rPr>
      </w:pPr>
    </w:p>
    <w:p w14:paraId="3074DDE5" w14:textId="625D0EF9" w:rsidR="000836F5" w:rsidRPr="005B4256" w:rsidRDefault="007F53A0" w:rsidP="00917F77">
      <w:pPr>
        <w:spacing w:line="340" w:lineRule="exact"/>
        <w:ind w:left="141"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（本契約の変更）</w:t>
      </w:r>
    </w:p>
    <w:p w14:paraId="0E715E4E" w14:textId="47D115D2" w:rsidR="00BD77D5"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第</w:t>
      </w:r>
      <w:r w:rsidR="00F27869">
        <w:rPr>
          <w:rFonts w:ascii="ＭＳ 明朝" w:eastAsia="ＭＳ 明朝" w:hAnsi="ＭＳ 明朝" w:hint="eastAsia"/>
          <w:sz w:val="21"/>
          <w:szCs w:val="21"/>
        </w:rPr>
        <w:t>２０</w:t>
      </w:r>
      <w:r w:rsidRPr="005B4256">
        <w:rPr>
          <w:rFonts w:ascii="ＭＳ 明朝" w:eastAsia="ＭＳ 明朝" w:hAnsi="ＭＳ 明朝" w:hint="eastAsia"/>
          <w:sz w:val="21"/>
          <w:szCs w:val="21"/>
        </w:rPr>
        <w:t>条　本契約の内容について変更の必要が生じた場合、甲乙協議の上文書により本契約を変更するものとする。</w:t>
      </w:r>
    </w:p>
    <w:p w14:paraId="118EA8F8" w14:textId="77777777" w:rsidR="00225005" w:rsidRPr="00444584" w:rsidRDefault="00225005" w:rsidP="00917F77">
      <w:pPr>
        <w:tabs>
          <w:tab w:val="left" w:pos="804"/>
        </w:tabs>
        <w:spacing w:line="340" w:lineRule="exact"/>
        <w:ind w:left="141" w:right="28" w:hangingChars="75" w:hanging="141"/>
        <w:rPr>
          <w:rFonts w:ascii="ＭＳ 明朝" w:eastAsia="ＭＳ 明朝" w:hAnsi="ＭＳ 明朝"/>
          <w:sz w:val="21"/>
          <w:szCs w:val="21"/>
        </w:rPr>
      </w:pPr>
    </w:p>
    <w:p w14:paraId="2A3F6265" w14:textId="77777777" w:rsidR="00225005" w:rsidRPr="00444584" w:rsidRDefault="00225005" w:rsidP="00917F77">
      <w:pPr>
        <w:spacing w:line="340" w:lineRule="exact"/>
        <w:ind w:left="141" w:hangingChars="75" w:hanging="141"/>
        <w:jc w:val="left"/>
        <w:rPr>
          <w:rFonts w:ascii="ＭＳ 明朝" w:eastAsia="ＭＳ 明朝" w:hAnsi="ＭＳ 明朝"/>
          <w:sz w:val="21"/>
          <w:szCs w:val="21"/>
        </w:rPr>
      </w:pPr>
      <w:r w:rsidRPr="00444584">
        <w:rPr>
          <w:rFonts w:ascii="ＭＳ 明朝" w:eastAsia="ＭＳ 明朝" w:hAnsi="ＭＳ 明朝" w:hint="eastAsia"/>
          <w:sz w:val="21"/>
          <w:szCs w:val="21"/>
        </w:rPr>
        <w:t>（透明性のガイドライン）</w:t>
      </w:r>
    </w:p>
    <w:p w14:paraId="2E5C2D67" w14:textId="7AFED3C4" w:rsidR="00225005" w:rsidRPr="00444584" w:rsidRDefault="00225005" w:rsidP="00840FF2">
      <w:pPr>
        <w:spacing w:line="340" w:lineRule="exact"/>
        <w:ind w:left="141" w:hangingChars="75" w:hanging="141"/>
        <w:jc w:val="left"/>
        <w:rPr>
          <w:rFonts w:ascii="ＭＳ 明朝" w:eastAsia="ＭＳ 明朝" w:hAnsi="ＭＳ 明朝"/>
          <w:sz w:val="21"/>
          <w:szCs w:val="21"/>
        </w:rPr>
      </w:pPr>
      <w:commentRangeStart w:id="7"/>
      <w:r w:rsidRPr="00444584">
        <w:rPr>
          <w:rFonts w:ascii="ＭＳ 明朝" w:eastAsia="ＭＳ 明朝" w:hAnsi="ＭＳ 明朝" w:hint="eastAsia"/>
          <w:sz w:val="21"/>
          <w:szCs w:val="21"/>
        </w:rPr>
        <w:t>第２</w:t>
      </w:r>
      <w:r w:rsidR="00F27869">
        <w:rPr>
          <w:rFonts w:ascii="ＭＳ 明朝" w:eastAsia="ＭＳ 明朝" w:hAnsi="ＭＳ 明朝" w:hint="eastAsia"/>
          <w:sz w:val="21"/>
          <w:szCs w:val="21"/>
        </w:rPr>
        <w:t>１</w:t>
      </w:r>
      <w:r w:rsidRPr="00444584">
        <w:rPr>
          <w:rFonts w:ascii="ＭＳ 明朝" w:eastAsia="ＭＳ 明朝" w:hAnsi="ＭＳ 明朝" w:hint="eastAsia"/>
          <w:sz w:val="21"/>
          <w:szCs w:val="21"/>
        </w:rPr>
        <w:t>条</w:t>
      </w:r>
      <w:commentRangeEnd w:id="7"/>
      <w:r w:rsidRPr="00444584">
        <w:rPr>
          <w:rStyle w:val="ac"/>
          <w:rFonts w:eastAsia="ＭＳ 明朝"/>
        </w:rPr>
        <w:commentReference w:id="7"/>
      </w:r>
      <w:r w:rsidRPr="00444584">
        <w:rPr>
          <w:rFonts w:ascii="ＭＳ 明朝" w:eastAsia="ＭＳ 明朝" w:hAnsi="ＭＳ 明朝" w:hint="eastAsia"/>
          <w:sz w:val="21"/>
          <w:szCs w:val="21"/>
        </w:rPr>
        <w:t xml:space="preserve">　甲は、本契約に基づき乙より支払われた研究費につき、日本製薬工業協会の定める企業活動と医療機関等の関係の透明性ガイドラインに従って、乙が公開する以下の情報について同意する。なお、公開時期については乙の会計年度に基づくものとする。</w:t>
      </w:r>
    </w:p>
    <w:p w14:paraId="21468F9A" w14:textId="1C5DBA6D" w:rsidR="00225005" w:rsidRPr="00444584" w:rsidRDefault="00CA5CA4" w:rsidP="00692CDC">
      <w:pPr>
        <w:spacing w:line="340" w:lineRule="exact"/>
        <w:ind w:leftChars="50" w:left="99"/>
        <w:jc w:val="left"/>
        <w:rPr>
          <w:rFonts w:ascii="ＭＳ 明朝" w:eastAsia="ＭＳ 明朝" w:hAnsi="ＭＳ 明朝"/>
          <w:sz w:val="21"/>
          <w:szCs w:val="21"/>
        </w:rPr>
      </w:pPr>
      <w:r>
        <w:rPr>
          <w:rFonts w:ascii="ＭＳ 明朝" w:eastAsia="ＭＳ 明朝" w:hAnsi="ＭＳ 明朝" w:hint="eastAsia"/>
          <w:sz w:val="21"/>
          <w:szCs w:val="21"/>
        </w:rPr>
        <w:t>（１）</w:t>
      </w:r>
      <w:r w:rsidR="00225005" w:rsidRPr="00444584">
        <w:rPr>
          <w:rFonts w:ascii="ＭＳ 明朝" w:eastAsia="ＭＳ 明朝" w:hAnsi="ＭＳ 明朝" w:hint="eastAsia"/>
          <w:sz w:val="21"/>
          <w:szCs w:val="21"/>
        </w:rPr>
        <w:t>甲の名称</w:t>
      </w:r>
    </w:p>
    <w:p w14:paraId="2AFFCFDA" w14:textId="6591A8BE" w:rsidR="00225005" w:rsidRPr="00444584" w:rsidRDefault="00CA5CA4" w:rsidP="00692CDC">
      <w:pPr>
        <w:spacing w:line="340" w:lineRule="exact"/>
        <w:ind w:leftChars="50" w:left="99"/>
        <w:jc w:val="left"/>
        <w:rPr>
          <w:rFonts w:ascii="ＭＳ 明朝" w:eastAsia="ＭＳ 明朝" w:hAnsi="ＭＳ 明朝"/>
          <w:sz w:val="21"/>
          <w:szCs w:val="21"/>
        </w:rPr>
      </w:pPr>
      <w:r>
        <w:rPr>
          <w:rFonts w:ascii="ＭＳ 明朝" w:eastAsia="ＭＳ 明朝" w:hAnsi="ＭＳ 明朝" w:hint="eastAsia"/>
          <w:sz w:val="21"/>
          <w:szCs w:val="21"/>
        </w:rPr>
        <w:t>（２）</w:t>
      </w:r>
      <w:r w:rsidR="00225005" w:rsidRPr="00444584">
        <w:rPr>
          <w:rFonts w:ascii="ＭＳ 明朝" w:eastAsia="ＭＳ 明朝" w:hAnsi="ＭＳ 明朝" w:hint="eastAsia"/>
          <w:sz w:val="21"/>
          <w:szCs w:val="21"/>
        </w:rPr>
        <w:t>乙が甲に支払った年間の研究費及び件数</w:t>
      </w:r>
    </w:p>
    <w:p w14:paraId="32D5ADEC" w14:textId="77777777" w:rsidR="00225005" w:rsidRPr="00444584" w:rsidRDefault="00225005" w:rsidP="00917F77">
      <w:pPr>
        <w:spacing w:line="340" w:lineRule="exact"/>
        <w:ind w:left="141" w:hangingChars="75" w:hanging="141"/>
        <w:jc w:val="left"/>
        <w:rPr>
          <w:rFonts w:ascii="ＭＳ 明朝" w:eastAsia="ＭＳ 明朝" w:hAnsi="ＭＳ 明朝"/>
          <w:sz w:val="21"/>
          <w:szCs w:val="21"/>
        </w:rPr>
      </w:pPr>
      <w:r w:rsidRPr="00444584">
        <w:rPr>
          <w:rFonts w:ascii="ＭＳ 明朝" w:eastAsia="ＭＳ 明朝" w:hAnsi="ＭＳ 明朝" w:hint="eastAsia"/>
          <w:sz w:val="21"/>
          <w:szCs w:val="21"/>
        </w:rPr>
        <w:t>２　乙は、国立大学附属病院長会議策定の「企業等からの資金提供状況の公表に関するガイドライン」に基づき、甲が実施した本試験に関する以下の情報を、甲のホームページを通じて一般に公開することにつき、予め同意するものとする。</w:t>
      </w:r>
    </w:p>
    <w:p w14:paraId="4A7DF466" w14:textId="74949153" w:rsidR="00225005" w:rsidRPr="00444584" w:rsidRDefault="00CA5CA4" w:rsidP="00692CDC">
      <w:pPr>
        <w:spacing w:line="340" w:lineRule="exact"/>
        <w:ind w:leftChars="50" w:left="99"/>
        <w:jc w:val="left"/>
        <w:rPr>
          <w:rFonts w:ascii="ＭＳ 明朝" w:eastAsia="ＭＳ 明朝" w:hAnsi="ＭＳ 明朝"/>
          <w:sz w:val="21"/>
          <w:szCs w:val="21"/>
        </w:rPr>
      </w:pPr>
      <w:r>
        <w:rPr>
          <w:rFonts w:ascii="ＭＳ 明朝" w:eastAsia="ＭＳ 明朝" w:hAnsi="ＭＳ 明朝" w:hint="eastAsia"/>
          <w:sz w:val="21"/>
          <w:szCs w:val="21"/>
        </w:rPr>
        <w:t>（１）</w:t>
      </w:r>
      <w:r w:rsidR="00225005" w:rsidRPr="00444584">
        <w:rPr>
          <w:rFonts w:ascii="ＭＳ 明朝" w:eastAsia="ＭＳ 明朝" w:hAnsi="ＭＳ 明朝" w:hint="eastAsia"/>
          <w:sz w:val="21"/>
          <w:szCs w:val="21"/>
        </w:rPr>
        <w:t>乙の名称</w:t>
      </w:r>
    </w:p>
    <w:p w14:paraId="5D15D9B3" w14:textId="39155A38" w:rsidR="00225005" w:rsidRPr="00444584" w:rsidRDefault="00CA5CA4" w:rsidP="00692CDC">
      <w:pPr>
        <w:spacing w:line="340" w:lineRule="exact"/>
        <w:ind w:leftChars="50" w:left="99"/>
        <w:jc w:val="left"/>
        <w:rPr>
          <w:rFonts w:ascii="ＭＳ 明朝" w:eastAsia="ＭＳ 明朝" w:hAnsi="ＭＳ 明朝"/>
          <w:sz w:val="21"/>
          <w:szCs w:val="21"/>
        </w:rPr>
      </w:pPr>
      <w:r>
        <w:rPr>
          <w:rFonts w:ascii="ＭＳ 明朝" w:eastAsia="ＭＳ 明朝" w:hAnsi="ＭＳ 明朝" w:hint="eastAsia"/>
          <w:sz w:val="21"/>
          <w:szCs w:val="21"/>
        </w:rPr>
        <w:t>（２）</w:t>
      </w:r>
      <w:r w:rsidR="00225005" w:rsidRPr="00444584">
        <w:rPr>
          <w:rFonts w:ascii="ＭＳ 明朝" w:eastAsia="ＭＳ 明朝" w:hAnsi="ＭＳ 明朝" w:hint="eastAsia"/>
          <w:sz w:val="21"/>
          <w:szCs w:val="21"/>
        </w:rPr>
        <w:t>甲が乙から受け入れた各区分における年間の合計件数及び合計金額等</w:t>
      </w:r>
    </w:p>
    <w:p w14:paraId="2E3B8E16" w14:textId="7CF23FBB" w:rsidR="00BD77D5" w:rsidRPr="00444584" w:rsidRDefault="00225005" w:rsidP="00BD2FBF">
      <w:pPr>
        <w:spacing w:line="340" w:lineRule="exact"/>
        <w:ind w:leftChars="143" w:left="424" w:hangingChars="75" w:hanging="141"/>
        <w:jc w:val="left"/>
        <w:rPr>
          <w:rFonts w:ascii="ＭＳ 明朝" w:eastAsia="ＭＳ 明朝" w:hAnsi="ＭＳ 明朝"/>
          <w:sz w:val="21"/>
          <w:szCs w:val="21"/>
        </w:rPr>
      </w:pPr>
      <w:r w:rsidRPr="00444584">
        <w:rPr>
          <w:rFonts w:ascii="ＭＳ 明朝" w:eastAsia="ＭＳ 明朝" w:hAnsi="ＭＳ 明朝" w:hint="eastAsia"/>
          <w:sz w:val="21"/>
          <w:szCs w:val="21"/>
        </w:rPr>
        <w:t>※詳細については、国立大学附属病院長会議ホームページの「企業等からの資金提供状況の公表に関するガイドライン」を参照のこと。</w:t>
      </w:r>
    </w:p>
    <w:p w14:paraId="70450517" w14:textId="77777777" w:rsidR="00225005" w:rsidRPr="00444584" w:rsidRDefault="00225005" w:rsidP="00917F77">
      <w:pPr>
        <w:spacing w:line="340" w:lineRule="exact"/>
        <w:ind w:left="141" w:hangingChars="75" w:hanging="141"/>
        <w:jc w:val="left"/>
        <w:rPr>
          <w:rFonts w:ascii="ＭＳ 明朝" w:eastAsia="ＭＳ 明朝" w:hAnsi="ＭＳ 明朝"/>
          <w:sz w:val="21"/>
          <w:szCs w:val="21"/>
        </w:rPr>
      </w:pPr>
    </w:p>
    <w:p w14:paraId="3DC69ADD" w14:textId="3F89E066" w:rsidR="000836F5" w:rsidRPr="00444584" w:rsidRDefault="007F53A0" w:rsidP="00917F77">
      <w:pPr>
        <w:spacing w:line="340" w:lineRule="exact"/>
        <w:ind w:left="141" w:hangingChars="75" w:hanging="141"/>
        <w:rPr>
          <w:rFonts w:ascii="ＭＳ 明朝" w:eastAsia="ＭＳ 明朝" w:hAnsi="ＭＳ 明朝"/>
          <w:sz w:val="21"/>
          <w:szCs w:val="21"/>
        </w:rPr>
      </w:pPr>
      <w:r w:rsidRPr="00444584">
        <w:rPr>
          <w:rFonts w:ascii="ＭＳ 明朝" w:eastAsia="ＭＳ 明朝" w:hAnsi="ＭＳ 明朝" w:hint="eastAsia"/>
          <w:sz w:val="21"/>
          <w:szCs w:val="21"/>
        </w:rPr>
        <w:t>（その他）</w:t>
      </w:r>
    </w:p>
    <w:p w14:paraId="072FE4F5" w14:textId="7465BBB1" w:rsidR="00C023C7"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第２</w:t>
      </w:r>
      <w:r w:rsidR="00F27869">
        <w:rPr>
          <w:rFonts w:ascii="ＭＳ 明朝" w:eastAsia="ＭＳ 明朝" w:hAnsi="ＭＳ 明朝" w:hint="eastAsia"/>
          <w:sz w:val="21"/>
          <w:szCs w:val="21"/>
        </w:rPr>
        <w:t>２</w:t>
      </w:r>
      <w:r w:rsidRPr="005B4256">
        <w:rPr>
          <w:rFonts w:ascii="ＭＳ 明朝" w:eastAsia="ＭＳ 明朝" w:hAnsi="ＭＳ 明朝" w:hint="eastAsia"/>
          <w:sz w:val="21"/>
          <w:szCs w:val="21"/>
        </w:rPr>
        <w:t>条　本契約に定めのない事項及び本契約の各条項の解釈につき疑義を生じた事項については、その都度甲乙丙誠意をもって協議、決定する。</w:t>
      </w:r>
    </w:p>
    <w:p w14:paraId="536F4838" w14:textId="6216D488" w:rsidR="0062350D" w:rsidRPr="005B4256" w:rsidRDefault="007F53A0" w:rsidP="00917F77">
      <w:pPr>
        <w:spacing w:line="340" w:lineRule="exact"/>
        <w:ind w:left="141"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２　甲及び</w:t>
      </w:r>
      <w:r w:rsidR="00730054">
        <w:rPr>
          <w:rFonts w:ascii="ＭＳ 明朝" w:eastAsia="ＭＳ 明朝" w:hAnsi="ＭＳ 明朝" w:hint="eastAsia"/>
          <w:sz w:val="21"/>
          <w:szCs w:val="21"/>
        </w:rPr>
        <w:t>製造販売後臨床</w:t>
      </w:r>
      <w:r w:rsidRPr="005B4256">
        <w:rPr>
          <w:rFonts w:ascii="ＭＳ 明朝" w:eastAsia="ＭＳ 明朝" w:hAnsi="ＭＳ 明朝" w:hint="eastAsia"/>
          <w:sz w:val="21"/>
          <w:szCs w:val="21"/>
        </w:rPr>
        <w:t>試験責任医師は、本契約の履行を妨げる利益相反がなく、本契約の履行が第三者との契約を侵害しないことを大学に設置されている利益相反マネジメント委員会にて確認する。なお、当該委員会の承認が得られない場合には、これを乙に通知するものとする。</w:t>
      </w:r>
    </w:p>
    <w:p w14:paraId="7DC179E0" w14:textId="77777777" w:rsidR="00A65245" w:rsidRPr="005B4256" w:rsidRDefault="00A65245" w:rsidP="00917F77">
      <w:pPr>
        <w:spacing w:line="340" w:lineRule="exact"/>
        <w:rPr>
          <w:rFonts w:ascii="ＭＳ 明朝" w:eastAsia="ＭＳ 明朝" w:hAnsi="ＭＳ 明朝"/>
          <w:sz w:val="21"/>
          <w:szCs w:val="21"/>
        </w:rPr>
      </w:pPr>
    </w:p>
    <w:p w14:paraId="320C647A" w14:textId="2E7E4B34" w:rsidR="00BD77D5"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本契約締結の証として本書を３通作成し、甲乙丙記名押印の上、甲乙丙それぞれ１通を保有する。</w:t>
      </w:r>
    </w:p>
    <w:p w14:paraId="20776095" w14:textId="77777777" w:rsidR="0062350D" w:rsidRPr="005B4256" w:rsidRDefault="0062350D" w:rsidP="00917F77">
      <w:pPr>
        <w:tabs>
          <w:tab w:val="left" w:pos="804"/>
        </w:tabs>
        <w:spacing w:line="340" w:lineRule="exact"/>
        <w:ind w:left="141" w:right="28" w:hangingChars="75" w:hanging="141"/>
        <w:rPr>
          <w:rFonts w:ascii="ＭＳ 明朝" w:eastAsia="ＭＳ 明朝" w:hAnsi="ＭＳ 明朝"/>
          <w:sz w:val="21"/>
          <w:szCs w:val="21"/>
        </w:rPr>
      </w:pPr>
    </w:p>
    <w:p w14:paraId="1D1B6BF0" w14:textId="77777777" w:rsidR="00A65245" w:rsidRPr="0032483F" w:rsidRDefault="00A65245" w:rsidP="00917F77">
      <w:pPr>
        <w:spacing w:line="340" w:lineRule="exact"/>
        <w:ind w:left="141" w:hangingChars="75" w:hanging="141"/>
        <w:rPr>
          <w:rFonts w:ascii="ＭＳ 明朝" w:eastAsia="ＭＳ 明朝" w:hAnsi="ＭＳ 明朝"/>
          <w:sz w:val="21"/>
          <w:szCs w:val="21"/>
        </w:rPr>
      </w:pPr>
      <w:commentRangeStart w:id="8"/>
      <w:r w:rsidRPr="0032483F">
        <w:rPr>
          <w:rFonts w:ascii="ＭＳ 明朝" w:eastAsia="ＭＳ 明朝" w:hAnsi="ＭＳ 明朝" w:hint="eastAsia"/>
          <w:sz w:val="21"/>
          <w:szCs w:val="21"/>
        </w:rPr>
        <w:t xml:space="preserve">西暦　　</w:t>
      </w:r>
      <w:r>
        <w:rPr>
          <w:rFonts w:ascii="ＭＳ 明朝" w:eastAsia="ＭＳ 明朝" w:hAnsi="ＭＳ 明朝" w:hint="eastAsia"/>
          <w:sz w:val="21"/>
          <w:szCs w:val="21"/>
        </w:rPr>
        <w:t xml:space="preserve">　　</w:t>
      </w:r>
      <w:r w:rsidRPr="0032483F">
        <w:rPr>
          <w:rFonts w:ascii="ＭＳ 明朝" w:eastAsia="ＭＳ 明朝" w:hAnsi="ＭＳ 明朝" w:hint="eastAsia"/>
          <w:sz w:val="21"/>
          <w:szCs w:val="21"/>
        </w:rPr>
        <w:t xml:space="preserve">　年　　　　　月　　　　　日</w:t>
      </w:r>
      <w:commentRangeEnd w:id="8"/>
      <w:r>
        <w:rPr>
          <w:rStyle w:val="ac"/>
          <w:rFonts w:eastAsia="ＭＳ 明朝"/>
        </w:rPr>
        <w:commentReference w:id="8"/>
      </w:r>
    </w:p>
    <w:p w14:paraId="6C3C778D" w14:textId="77777777" w:rsidR="00D35AA3" w:rsidRPr="00A65245" w:rsidRDefault="00D35AA3" w:rsidP="00917F77">
      <w:pPr>
        <w:spacing w:line="340" w:lineRule="exact"/>
        <w:ind w:left="141" w:hangingChars="75" w:hanging="141"/>
        <w:rPr>
          <w:rFonts w:ascii="ＭＳ 明朝" w:eastAsia="ＭＳ 明朝" w:hAnsi="ＭＳ 明朝"/>
          <w:sz w:val="21"/>
          <w:szCs w:val="21"/>
        </w:rPr>
      </w:pPr>
    </w:p>
    <w:p w14:paraId="66C35801" w14:textId="4490EC94" w:rsidR="009868F5" w:rsidRPr="005B4256" w:rsidRDefault="00917F77" w:rsidP="00917F77">
      <w:pPr>
        <w:spacing w:line="340" w:lineRule="exact"/>
        <w:ind w:leftChars="2290" w:left="4534"/>
        <w:jc w:val="left"/>
        <w:rPr>
          <w:rFonts w:ascii="ＭＳ 明朝" w:eastAsia="ＭＳ 明朝" w:hAnsi="ＭＳ 明朝"/>
          <w:sz w:val="21"/>
          <w:szCs w:val="21"/>
        </w:rPr>
      </w:pPr>
      <w:r>
        <w:rPr>
          <w:rFonts w:ascii="ＭＳ 明朝" w:eastAsia="ＭＳ 明朝" w:hAnsi="ＭＳ 明朝" w:hint="eastAsia"/>
          <w:sz w:val="21"/>
          <w:szCs w:val="21"/>
        </w:rPr>
        <w:t xml:space="preserve">甲　</w:t>
      </w:r>
      <w:r w:rsidR="007F53A0" w:rsidRPr="005B4256">
        <w:rPr>
          <w:rFonts w:ascii="ＭＳ 明朝" w:eastAsia="ＭＳ 明朝" w:hAnsi="ＭＳ 明朝" w:hint="eastAsia"/>
          <w:sz w:val="21"/>
          <w:szCs w:val="21"/>
        </w:rPr>
        <w:t>長野県松本市旭三丁目１番１号</w:t>
      </w:r>
    </w:p>
    <w:p w14:paraId="6F13FAE6" w14:textId="6F16717C" w:rsidR="00BD77D5" w:rsidRPr="005B4256" w:rsidRDefault="007F53A0" w:rsidP="00917F77">
      <w:pPr>
        <w:spacing w:line="340" w:lineRule="exact"/>
        <w:ind w:leftChars="2505" w:left="4960"/>
        <w:jc w:val="left"/>
        <w:rPr>
          <w:rFonts w:ascii="ＭＳ 明朝" w:eastAsia="ＭＳ 明朝" w:hAnsi="ＭＳ 明朝"/>
          <w:sz w:val="21"/>
          <w:szCs w:val="21"/>
        </w:rPr>
      </w:pPr>
      <w:r w:rsidRPr="005B4256">
        <w:rPr>
          <w:rFonts w:ascii="ＭＳ 明朝" w:eastAsia="ＭＳ 明朝" w:hAnsi="ＭＳ 明朝" w:hint="eastAsia"/>
          <w:sz w:val="21"/>
          <w:szCs w:val="21"/>
        </w:rPr>
        <w:t>国立大学法人信州大学</w:t>
      </w:r>
    </w:p>
    <w:p w14:paraId="6C8D2FE8" w14:textId="4CDFAD2B" w:rsidR="009868F5" w:rsidRPr="005B4256" w:rsidRDefault="007F53A0" w:rsidP="00917F77">
      <w:pPr>
        <w:spacing w:line="340" w:lineRule="exact"/>
        <w:ind w:leftChars="2505" w:left="4960"/>
        <w:jc w:val="left"/>
        <w:rPr>
          <w:rFonts w:ascii="ＭＳ 明朝" w:eastAsia="ＭＳ 明朝" w:hAnsi="ＭＳ 明朝"/>
          <w:sz w:val="21"/>
          <w:szCs w:val="21"/>
        </w:rPr>
      </w:pPr>
      <w:r w:rsidRPr="005B4256">
        <w:rPr>
          <w:rFonts w:ascii="ＭＳ 明朝" w:eastAsia="ＭＳ 明朝" w:hAnsi="ＭＳ 明朝" w:hint="eastAsia"/>
          <w:sz w:val="21"/>
          <w:szCs w:val="21"/>
        </w:rPr>
        <w:t>分任契約担当役</w:t>
      </w:r>
    </w:p>
    <w:p w14:paraId="7F73B5EA" w14:textId="17551693" w:rsidR="00BD77D5" w:rsidRPr="005B4256" w:rsidRDefault="00CA5CA4" w:rsidP="00917F77">
      <w:pPr>
        <w:spacing w:line="340" w:lineRule="exact"/>
        <w:ind w:leftChars="2505" w:left="4960"/>
        <w:jc w:val="left"/>
        <w:rPr>
          <w:rFonts w:ascii="ＭＳ 明朝" w:eastAsia="ＭＳ 明朝" w:hAnsi="ＭＳ 明朝"/>
          <w:sz w:val="21"/>
          <w:szCs w:val="21"/>
        </w:rPr>
      </w:pPr>
      <w:r>
        <w:rPr>
          <w:rFonts w:ascii="ＭＳ 明朝" w:eastAsia="ＭＳ 明朝" w:hAnsi="ＭＳ 明朝" w:hint="eastAsia"/>
          <w:sz w:val="21"/>
          <w:szCs w:val="21"/>
        </w:rPr>
        <w:t xml:space="preserve">医学部附属病院長　　</w:t>
      </w:r>
      <w:r w:rsidR="00DA7909">
        <w:rPr>
          <w:rFonts w:ascii="ＭＳ 明朝" w:eastAsia="ＭＳ 明朝" w:hAnsi="ＭＳ 明朝" w:hint="eastAsia"/>
          <w:sz w:val="21"/>
          <w:szCs w:val="21"/>
        </w:rPr>
        <w:t xml:space="preserve">花 岡　正 幸　</w:t>
      </w:r>
      <w:r w:rsidR="00DB1D29">
        <w:rPr>
          <w:rFonts w:ascii="ＭＳ 明朝" w:eastAsia="ＭＳ 明朝" w:hAnsi="ＭＳ 明朝" w:hint="eastAsia"/>
          <w:sz w:val="21"/>
          <w:szCs w:val="21"/>
        </w:rPr>
        <w:t xml:space="preserve">　</w:t>
      </w:r>
      <w:r w:rsidRPr="00CA5CA4">
        <w:rPr>
          <w:rFonts w:ascii="ＭＳ 明朝" w:eastAsia="ＭＳ 明朝" w:hAnsi="ＭＳ 明朝" w:hint="eastAsia"/>
          <w:sz w:val="21"/>
          <w:szCs w:val="21"/>
        </w:rPr>
        <w:t>印</w:t>
      </w:r>
    </w:p>
    <w:p w14:paraId="1516BBBC" w14:textId="77777777" w:rsidR="003124A1" w:rsidRPr="005B4256" w:rsidRDefault="003124A1" w:rsidP="00917F77">
      <w:pPr>
        <w:spacing w:line="340" w:lineRule="exact"/>
        <w:ind w:left="141" w:hangingChars="75" w:hanging="141"/>
        <w:jc w:val="left"/>
        <w:rPr>
          <w:rFonts w:ascii="ＭＳ 明朝" w:eastAsia="ＭＳ 明朝" w:hAnsi="ＭＳ 明朝"/>
          <w:sz w:val="21"/>
          <w:szCs w:val="21"/>
        </w:rPr>
      </w:pPr>
    </w:p>
    <w:p w14:paraId="67BA3FF1" w14:textId="583A5910" w:rsidR="00BD77D5" w:rsidRDefault="007F53A0" w:rsidP="00E85BB9">
      <w:pPr>
        <w:spacing w:line="340" w:lineRule="exact"/>
        <w:ind w:leftChars="2290" w:left="4534"/>
        <w:jc w:val="left"/>
        <w:rPr>
          <w:rFonts w:ascii="ＭＳ 明朝" w:eastAsia="ＭＳ 明朝" w:hAnsi="ＭＳ 明朝"/>
          <w:sz w:val="21"/>
          <w:szCs w:val="21"/>
        </w:rPr>
      </w:pPr>
      <w:r w:rsidRPr="005B4256">
        <w:rPr>
          <w:rFonts w:ascii="ＭＳ 明朝" w:eastAsia="ＭＳ 明朝" w:hAnsi="ＭＳ 明朝" w:hint="eastAsia"/>
          <w:sz w:val="21"/>
          <w:szCs w:val="21"/>
        </w:rPr>
        <w:t>乙</w:t>
      </w:r>
      <w:r w:rsidR="000E7561">
        <w:rPr>
          <w:rFonts w:ascii="ＭＳ 明朝" w:eastAsia="ＭＳ 明朝" w:hAnsi="ＭＳ 明朝" w:hint="eastAsia"/>
          <w:sz w:val="21"/>
          <w:szCs w:val="21"/>
        </w:rPr>
        <w:t xml:space="preserve">　</w:t>
      </w:r>
    </w:p>
    <w:p w14:paraId="0A1B1BD0" w14:textId="77777777" w:rsidR="00E85BB9" w:rsidRDefault="00E85BB9" w:rsidP="00E85BB9">
      <w:pPr>
        <w:spacing w:line="340" w:lineRule="exact"/>
        <w:ind w:leftChars="2506" w:left="4962"/>
        <w:jc w:val="left"/>
        <w:rPr>
          <w:rFonts w:ascii="ＭＳ 明朝" w:eastAsia="ＭＳ 明朝" w:hAnsi="ＭＳ 明朝"/>
          <w:sz w:val="21"/>
          <w:szCs w:val="21"/>
        </w:rPr>
      </w:pPr>
    </w:p>
    <w:p w14:paraId="4D06AD5D" w14:textId="1037BF8E" w:rsidR="00E85BB9" w:rsidRPr="005B4256" w:rsidRDefault="00DB1D29" w:rsidP="000E7561">
      <w:pPr>
        <w:spacing w:line="340" w:lineRule="exact"/>
        <w:ind w:leftChars="2506" w:left="4962"/>
        <w:jc w:val="left"/>
        <w:rPr>
          <w:rFonts w:ascii="ＭＳ 明朝" w:eastAsia="ＭＳ 明朝" w:hAnsi="ＭＳ 明朝"/>
          <w:sz w:val="21"/>
          <w:szCs w:val="21"/>
        </w:rPr>
      </w:pPr>
      <w:r>
        <w:rPr>
          <w:rFonts w:ascii="ＭＳ 明朝" w:eastAsia="ＭＳ 明朝" w:hAnsi="ＭＳ 明朝" w:hint="eastAsia"/>
          <w:sz w:val="21"/>
          <w:szCs w:val="21"/>
        </w:rPr>
        <w:t xml:space="preserve">　　　　　　　　　　　　　　　　　　印</w:t>
      </w:r>
    </w:p>
    <w:p w14:paraId="6B5AA86E" w14:textId="77777777" w:rsidR="00BD77D5" w:rsidRPr="005B4256" w:rsidRDefault="00BD77D5" w:rsidP="00917F77">
      <w:pPr>
        <w:spacing w:line="340" w:lineRule="exact"/>
        <w:ind w:left="141" w:hangingChars="75" w:hanging="141"/>
        <w:jc w:val="left"/>
        <w:rPr>
          <w:rFonts w:ascii="ＭＳ 明朝" w:eastAsia="ＭＳ 明朝" w:hAnsi="ＭＳ 明朝"/>
          <w:sz w:val="21"/>
          <w:szCs w:val="21"/>
        </w:rPr>
      </w:pPr>
    </w:p>
    <w:p w14:paraId="65643135" w14:textId="142ED5FB" w:rsidR="00D35AA3" w:rsidRDefault="007F53A0" w:rsidP="00E85BB9">
      <w:pPr>
        <w:spacing w:line="340" w:lineRule="exact"/>
        <w:ind w:leftChars="2290" w:left="4534" w:right="792"/>
        <w:jc w:val="left"/>
        <w:rPr>
          <w:rFonts w:ascii="ＭＳ 明朝" w:eastAsia="ＭＳ 明朝" w:hAnsi="ＭＳ 明朝"/>
          <w:sz w:val="21"/>
          <w:szCs w:val="21"/>
        </w:rPr>
      </w:pPr>
      <w:r w:rsidRPr="005B4256">
        <w:rPr>
          <w:rFonts w:ascii="ＭＳ 明朝" w:eastAsia="ＭＳ 明朝" w:hAnsi="ＭＳ 明朝" w:hint="eastAsia"/>
          <w:sz w:val="21"/>
          <w:szCs w:val="21"/>
        </w:rPr>
        <w:t>丙</w:t>
      </w:r>
      <w:r w:rsidR="000E7561">
        <w:rPr>
          <w:rFonts w:ascii="ＭＳ 明朝" w:eastAsia="ＭＳ 明朝" w:hAnsi="ＭＳ 明朝" w:hint="eastAsia"/>
          <w:sz w:val="21"/>
          <w:szCs w:val="21"/>
        </w:rPr>
        <w:t xml:space="preserve">　</w:t>
      </w:r>
    </w:p>
    <w:p w14:paraId="1435A879" w14:textId="77777777" w:rsidR="00E85BB9" w:rsidRDefault="00E85BB9" w:rsidP="00E85BB9">
      <w:pPr>
        <w:spacing w:line="340" w:lineRule="exact"/>
        <w:ind w:leftChars="2506" w:left="4962" w:right="792"/>
        <w:jc w:val="left"/>
        <w:rPr>
          <w:rFonts w:ascii="ＭＳ 明朝" w:eastAsia="ＭＳ 明朝" w:hAnsi="ＭＳ 明朝"/>
          <w:sz w:val="21"/>
          <w:szCs w:val="21"/>
        </w:rPr>
      </w:pPr>
    </w:p>
    <w:p w14:paraId="698CDBB5" w14:textId="53C73CC2" w:rsidR="00E85BB9" w:rsidRPr="005B4256" w:rsidRDefault="00DB1D29" w:rsidP="000E7561">
      <w:pPr>
        <w:spacing w:line="340" w:lineRule="exact"/>
        <w:ind w:leftChars="2506" w:left="4962"/>
        <w:jc w:val="left"/>
        <w:rPr>
          <w:rFonts w:ascii="ＭＳ 明朝" w:eastAsia="ＭＳ 明朝" w:hAnsi="ＭＳ 明朝"/>
          <w:sz w:val="21"/>
          <w:szCs w:val="21"/>
        </w:rPr>
      </w:pPr>
      <w:r>
        <w:rPr>
          <w:rFonts w:ascii="ＭＳ 明朝" w:eastAsia="ＭＳ 明朝" w:hAnsi="ＭＳ 明朝" w:hint="eastAsia"/>
          <w:sz w:val="21"/>
          <w:szCs w:val="21"/>
        </w:rPr>
        <w:t xml:space="preserve">　　　　　　　　　　</w:t>
      </w:r>
      <w:r w:rsidR="000E7561">
        <w:rPr>
          <w:rFonts w:ascii="ＭＳ 明朝" w:eastAsia="ＭＳ 明朝" w:hAnsi="ＭＳ 明朝" w:hint="eastAsia"/>
          <w:sz w:val="21"/>
          <w:szCs w:val="21"/>
        </w:rPr>
        <w:t xml:space="preserve">　　</w:t>
      </w:r>
      <w:r>
        <w:rPr>
          <w:rFonts w:ascii="ＭＳ 明朝" w:eastAsia="ＭＳ 明朝" w:hAnsi="ＭＳ 明朝" w:hint="eastAsia"/>
          <w:sz w:val="21"/>
          <w:szCs w:val="21"/>
        </w:rPr>
        <w:t xml:space="preserve">　</w:t>
      </w:r>
      <w:r w:rsidR="00DA7909">
        <w:rPr>
          <w:rFonts w:ascii="ＭＳ 明朝" w:eastAsia="ＭＳ 明朝" w:hAnsi="ＭＳ 明朝" w:hint="eastAsia"/>
          <w:sz w:val="21"/>
          <w:szCs w:val="21"/>
        </w:rPr>
        <w:t xml:space="preserve">　　　　</w:t>
      </w:r>
      <w:r w:rsidR="000E7561">
        <w:rPr>
          <w:rFonts w:ascii="ＭＳ 明朝" w:eastAsia="ＭＳ 明朝" w:hAnsi="ＭＳ 明朝" w:hint="eastAsia"/>
          <w:sz w:val="21"/>
          <w:szCs w:val="21"/>
        </w:rPr>
        <w:t xml:space="preserve">　</w:t>
      </w:r>
      <w:r w:rsidR="00DA7909">
        <w:rPr>
          <w:rFonts w:ascii="ＭＳ 明朝" w:eastAsia="ＭＳ 明朝" w:hAnsi="ＭＳ 明朝" w:hint="eastAsia"/>
          <w:sz w:val="21"/>
          <w:szCs w:val="21"/>
        </w:rPr>
        <w:t>印</w:t>
      </w:r>
    </w:p>
    <w:sectPr w:rsidR="00E85BB9" w:rsidRPr="005B4256" w:rsidSect="000C6816">
      <w:headerReference w:type="default" r:id="rId11"/>
      <w:footerReference w:type="even" r:id="rId12"/>
      <w:footerReference w:type="default" r:id="rId13"/>
      <w:headerReference w:type="first" r:id="rId14"/>
      <w:type w:val="continuous"/>
      <w:pgSz w:w="11907" w:h="16840" w:code="9"/>
      <w:pgMar w:top="1134" w:right="1588" w:bottom="1134" w:left="1588" w:header="284" w:footer="284" w:gutter="0"/>
      <w:lnNumType w:countBy="1"/>
      <w:pgNumType w:start="1"/>
      <w:cols w:space="425"/>
      <w:docGrid w:type="linesAndChars" w:linePitch="416" w:charSpace="-450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信大CCR" w:date="2018-12-07T08:41:00Z" w:initials="C">
    <w:p w14:paraId="6C96356A" w14:textId="77777777" w:rsidR="00A65245" w:rsidRDefault="00A65245" w:rsidP="00A65245">
      <w:pPr>
        <w:pStyle w:val="ad"/>
      </w:pPr>
      <w:r>
        <w:rPr>
          <w:rStyle w:val="ac"/>
        </w:rPr>
        <w:annotationRef/>
      </w:r>
      <w:r>
        <w:rPr>
          <w:rFonts w:hint="eastAsia"/>
        </w:rPr>
        <w:t>試験</w:t>
      </w:r>
      <w:r w:rsidRPr="00AD1FF4">
        <w:rPr>
          <w:rFonts w:hint="eastAsia"/>
        </w:rPr>
        <w:t>依頼書に記載されたものと同じ内容を記入</w:t>
      </w:r>
    </w:p>
  </w:comment>
  <w:comment w:id="1" w:author="信大CCR" w:date="2018-12-07T07:58:00Z" w:initials="C">
    <w:p w14:paraId="598C182C" w14:textId="77777777" w:rsidR="00A65245" w:rsidRDefault="00A65245" w:rsidP="00A65245">
      <w:pPr>
        <w:pStyle w:val="ad"/>
      </w:pPr>
      <w:r>
        <w:rPr>
          <w:rStyle w:val="ac"/>
        </w:rPr>
        <w:annotationRef/>
      </w:r>
      <w:r>
        <w:rPr>
          <w:rFonts w:hint="eastAsia"/>
        </w:rPr>
        <w:t>観察期脱落症例も含めて登録症例とする場合には、</w:t>
      </w:r>
      <w:r w:rsidRPr="003D5E6B">
        <w:rPr>
          <w:rFonts w:hint="eastAsia"/>
          <w:color w:val="FF0000"/>
        </w:rPr>
        <w:t>（観察期脱落症例も含む）</w:t>
      </w:r>
      <w:r>
        <w:rPr>
          <w:rFonts w:hint="eastAsia"/>
        </w:rPr>
        <w:t>とする</w:t>
      </w:r>
    </w:p>
  </w:comment>
  <w:comment w:id="2" w:author="信大CCR" w:date="2018-12-07T07:58:00Z" w:initials="C">
    <w:p w14:paraId="6E8822C7" w14:textId="77777777" w:rsidR="00A65245" w:rsidRDefault="00A65245" w:rsidP="00A65245">
      <w:pPr>
        <w:pStyle w:val="ad"/>
      </w:pPr>
      <w:r>
        <w:rPr>
          <w:rStyle w:val="ac"/>
        </w:rPr>
        <w:annotationRef/>
      </w:r>
      <w:r w:rsidRPr="001F6B00">
        <w:rPr>
          <w:rFonts w:hint="eastAsia"/>
        </w:rPr>
        <w:t>原則</w:t>
      </w:r>
      <w:r>
        <w:rPr>
          <w:rFonts w:hint="eastAsia"/>
        </w:rPr>
        <w:t>試験</w:t>
      </w:r>
      <w:r w:rsidRPr="001F6B00">
        <w:rPr>
          <w:rFonts w:hint="eastAsia"/>
        </w:rPr>
        <w:t>実施期間とする</w:t>
      </w:r>
      <w:r>
        <w:rPr>
          <w:rFonts w:hint="eastAsia"/>
        </w:rPr>
        <w:t>（</w:t>
      </w:r>
      <w:r w:rsidRPr="00A3048D">
        <w:rPr>
          <w:rFonts w:hint="eastAsia"/>
        </w:rPr>
        <w:t>契約終了年月日のみ記入</w:t>
      </w:r>
      <w:r>
        <w:rPr>
          <w:rFonts w:hint="eastAsia"/>
        </w:rPr>
        <w:t>）</w:t>
      </w:r>
    </w:p>
  </w:comment>
  <w:comment w:id="3" w:author="信大CCR" w:date="2018-12-07T07:59:00Z" w:initials="C">
    <w:p w14:paraId="77AB217A" w14:textId="77777777" w:rsidR="00A65245" w:rsidRDefault="00A65245" w:rsidP="00A65245">
      <w:pPr>
        <w:pStyle w:val="ad"/>
      </w:pPr>
      <w:r>
        <w:rPr>
          <w:rStyle w:val="ac"/>
        </w:rPr>
        <w:annotationRef/>
      </w:r>
      <w:r>
        <w:rPr>
          <w:rFonts w:hint="eastAsia"/>
        </w:rPr>
        <w:t>貸与物品となる場合には、</w:t>
      </w:r>
      <w:r w:rsidRPr="007A7630">
        <w:rPr>
          <w:rFonts w:hint="eastAsia"/>
          <w:color w:val="FF0000"/>
        </w:rPr>
        <w:t>貸与物品</w:t>
      </w:r>
      <w:r>
        <w:rPr>
          <w:rFonts w:hint="eastAsia"/>
        </w:rPr>
        <w:t>に変更。</w:t>
      </w:r>
    </w:p>
    <w:p w14:paraId="7B3048D1" w14:textId="77777777" w:rsidR="00A65245" w:rsidRDefault="00A65245" w:rsidP="00A65245">
      <w:pPr>
        <w:pStyle w:val="ad"/>
      </w:pPr>
      <w:r>
        <w:rPr>
          <w:rFonts w:hint="eastAsia"/>
        </w:rPr>
        <w:t>ただし、提供・貸与の両方となる場合には、提供物品のままとし、数量の後ろに</w:t>
      </w:r>
      <w:r w:rsidRPr="004854CC">
        <w:rPr>
          <w:rFonts w:hint="eastAsia"/>
          <w:color w:val="FF0000"/>
        </w:rPr>
        <w:t>（要返却）</w:t>
      </w:r>
      <w:r>
        <w:rPr>
          <w:rFonts w:hint="eastAsia"/>
        </w:rPr>
        <w:t>と追記をする</w:t>
      </w:r>
    </w:p>
  </w:comment>
  <w:comment w:id="4" w:author="信大CCR" w:date="2018-12-12T09:04:00Z" w:initials="C">
    <w:p w14:paraId="1EAF6184" w14:textId="3D86F713" w:rsidR="00A65245" w:rsidRDefault="00A65245">
      <w:pPr>
        <w:pStyle w:val="ad"/>
      </w:pPr>
      <w:r>
        <w:rPr>
          <w:rStyle w:val="ac"/>
        </w:rPr>
        <w:annotationRef/>
      </w:r>
      <w:r w:rsidRPr="00A3048D">
        <w:rPr>
          <w:rFonts w:hint="eastAsia"/>
        </w:rPr>
        <w:t>業務委託内容を記入</w:t>
      </w:r>
    </w:p>
  </w:comment>
  <w:comment w:id="5" w:author="信大CCR" w:date="2018-12-07T08:34:00Z" w:initials="C">
    <w:p w14:paraId="69E6D731" w14:textId="77777777" w:rsidR="006C1624" w:rsidRDefault="006C1624" w:rsidP="006C1624">
      <w:pPr>
        <w:pStyle w:val="ad"/>
      </w:pPr>
      <w:r>
        <w:rPr>
          <w:rStyle w:val="ac"/>
        </w:rPr>
        <w:annotationRef/>
      </w:r>
      <w:r>
        <w:rPr>
          <w:rFonts w:hint="eastAsia"/>
        </w:rPr>
        <w:t>該当しない場合は、削除又は変更する</w:t>
      </w:r>
    </w:p>
  </w:comment>
  <w:comment w:id="6" w:author="信大CCR" w:date="2018-11-09T12:04:00Z" w:initials="C">
    <w:p w14:paraId="5AB407AF" w14:textId="77777777" w:rsidR="00444584" w:rsidRDefault="00444584" w:rsidP="00444584">
      <w:pPr>
        <w:pStyle w:val="ad"/>
      </w:pPr>
      <w:r>
        <w:rPr>
          <w:rStyle w:val="ac"/>
        </w:rPr>
        <w:annotationRef/>
      </w:r>
      <w:r>
        <w:rPr>
          <w:rFonts w:hint="eastAsia"/>
        </w:rPr>
        <w:t>「</w:t>
      </w:r>
      <w:r w:rsidRPr="00FA4A56">
        <w:rPr>
          <w:rFonts w:hint="eastAsia"/>
        </w:rPr>
        <w:t>国立大学法人出納事務取扱規程第</w:t>
      </w:r>
      <w:r w:rsidRPr="00FA4A56">
        <w:rPr>
          <w:rFonts w:hint="eastAsia"/>
        </w:rPr>
        <w:t>4</w:t>
      </w:r>
      <w:r w:rsidRPr="00FA4A56">
        <w:rPr>
          <w:rFonts w:hint="eastAsia"/>
        </w:rPr>
        <w:t>章第</w:t>
      </w:r>
      <w:r w:rsidRPr="00FA4A56">
        <w:rPr>
          <w:rFonts w:hint="eastAsia"/>
        </w:rPr>
        <w:t>18</w:t>
      </w:r>
      <w:r w:rsidRPr="00FA4A56">
        <w:rPr>
          <w:rFonts w:hint="eastAsia"/>
        </w:rPr>
        <w:t>条第</w:t>
      </w:r>
      <w:r w:rsidRPr="00FA4A56">
        <w:rPr>
          <w:rFonts w:hint="eastAsia"/>
        </w:rPr>
        <w:t>4</w:t>
      </w:r>
      <w:r w:rsidRPr="00FA4A56">
        <w:rPr>
          <w:rFonts w:hint="eastAsia"/>
        </w:rPr>
        <w:t>項</w:t>
      </w:r>
      <w:r>
        <w:rPr>
          <w:rFonts w:hint="eastAsia"/>
        </w:rPr>
        <w:t>」より。なお、この期間で支払いができない場合は、</w:t>
      </w:r>
      <w:r w:rsidRPr="00FE36CA">
        <w:rPr>
          <w:rFonts w:hint="eastAsia"/>
          <w:color w:val="FF0000"/>
        </w:rPr>
        <w:t>（発行日から〇日以内）</w:t>
      </w:r>
      <w:r>
        <w:rPr>
          <w:rFonts w:hint="eastAsia"/>
        </w:rPr>
        <w:t>に変更する</w:t>
      </w:r>
    </w:p>
  </w:comment>
  <w:comment w:id="7" w:author="信大CCR" w:date="2018-11-09T13:44:00Z" w:initials="C">
    <w:p w14:paraId="7CA99A3A" w14:textId="77777777" w:rsidR="00225005" w:rsidRDefault="00225005" w:rsidP="00225005">
      <w:pPr>
        <w:pStyle w:val="ad"/>
      </w:pPr>
      <w:r>
        <w:rPr>
          <w:rStyle w:val="ac"/>
        </w:rPr>
        <w:annotationRef/>
      </w:r>
      <w:r w:rsidRPr="002E6C5D">
        <w:rPr>
          <w:rFonts w:hint="eastAsia"/>
        </w:rPr>
        <w:t>日本製薬工業協会の透明性ガイドラインにおける情報</w:t>
      </w:r>
      <w:r>
        <w:rPr>
          <w:rFonts w:hint="eastAsia"/>
        </w:rPr>
        <w:t>公開の取り交しを不要とする場合</w:t>
      </w:r>
      <w:r w:rsidRPr="002E6C5D">
        <w:rPr>
          <w:rFonts w:hint="eastAsia"/>
        </w:rPr>
        <w:t>は削除</w:t>
      </w:r>
      <w:r>
        <w:rPr>
          <w:rFonts w:hint="eastAsia"/>
        </w:rPr>
        <w:t>する</w:t>
      </w:r>
    </w:p>
  </w:comment>
  <w:comment w:id="8" w:author="信大CCR" w:date="2018-12-06T18:03:00Z" w:initials="C">
    <w:p w14:paraId="40088A30" w14:textId="77777777" w:rsidR="00A65245" w:rsidRDefault="00A65245" w:rsidP="00A65245">
      <w:pPr>
        <w:pStyle w:val="ad"/>
      </w:pPr>
      <w:r>
        <w:rPr>
          <w:rStyle w:val="ac"/>
        </w:rPr>
        <w:annotationRef/>
      </w:r>
      <w:r w:rsidRPr="002E6C5D">
        <w:t>IRB</w:t>
      </w:r>
      <w:r>
        <w:rPr>
          <w:rFonts w:hint="eastAsia"/>
        </w:rPr>
        <w:t>承認後、当センターにて契約日</w:t>
      </w:r>
      <w:r w:rsidRPr="002E6C5D">
        <w:rPr>
          <w:rFonts w:hint="eastAsia"/>
        </w:rPr>
        <w:t>を入力・印刷・押印後、送付いたします</w:t>
      </w:r>
      <w:r>
        <w:rPr>
          <w:rFonts w:hint="eastAsia"/>
        </w:rPr>
        <w:t>。こちらの運用で対応が難しい場合はご連絡をお願いいたします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C96356A" w15:done="0"/>
  <w15:commentEx w15:paraId="598C182C" w15:done="0"/>
  <w15:commentEx w15:paraId="6E8822C7" w15:done="0"/>
  <w15:commentEx w15:paraId="7B3048D1" w15:done="0"/>
  <w15:commentEx w15:paraId="1EAF6184" w15:done="0"/>
  <w15:commentEx w15:paraId="69E6D731" w15:done="0"/>
  <w15:commentEx w15:paraId="5AB407AF" w15:done="0"/>
  <w15:commentEx w15:paraId="7CA99A3A" w15:done="0"/>
  <w15:commentEx w15:paraId="40088A3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C96356A" w16cid:durableId="23D91B96"/>
  <w16cid:commentId w16cid:paraId="598C182C" w16cid:durableId="23D91B97"/>
  <w16cid:commentId w16cid:paraId="6E8822C7" w16cid:durableId="23D91B98"/>
  <w16cid:commentId w16cid:paraId="7B3048D1" w16cid:durableId="23D91B99"/>
  <w16cid:commentId w16cid:paraId="1EAF6184" w16cid:durableId="23D91B9A"/>
  <w16cid:commentId w16cid:paraId="69E6D731" w16cid:durableId="23D91B9C"/>
  <w16cid:commentId w16cid:paraId="5AB407AF" w16cid:durableId="23D91B9D"/>
  <w16cid:commentId w16cid:paraId="7CA99A3A" w16cid:durableId="23D91B9E"/>
  <w16cid:commentId w16cid:paraId="40088A30" w16cid:durableId="23D91B9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398FDD" w14:textId="77777777" w:rsidR="00DE6543" w:rsidRDefault="00DE6543">
      <w:r>
        <w:separator/>
      </w:r>
    </w:p>
  </w:endnote>
  <w:endnote w:type="continuationSeparator" w:id="0">
    <w:p w14:paraId="3528A107" w14:textId="77777777" w:rsidR="00DE6543" w:rsidRDefault="00DE6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E23EE" w14:textId="77777777" w:rsidR="003E55C0" w:rsidRDefault="003E55C0" w:rsidP="005C2640">
    <w:pPr>
      <w:pStyle w:val="a6"/>
      <w:framePr w:wrap="around" w:vAnchor="text" w:hAnchor="margin" w:xAlign="right" w:y="1"/>
      <w:numPr>
        <w:ins w:id="9" w:author="igaku032" w:date="2005-12-15T19:25:00Z"/>
      </w:numPr>
      <w:rPr>
        <w:ins w:id="10" w:author="igaku032" w:date="2005-12-15T19:25:00Z"/>
        <w:rStyle w:val="ae"/>
      </w:rPr>
    </w:pPr>
    <w:ins w:id="11" w:author="igaku032" w:date="2005-12-15T19:25:00Z">
      <w:r>
        <w:rPr>
          <w:rStyle w:val="ae"/>
        </w:rPr>
        <w:fldChar w:fldCharType="begin"/>
      </w:r>
      <w:r>
        <w:rPr>
          <w:rStyle w:val="ae"/>
        </w:rPr>
        <w:instrText xml:space="preserve">PAGE  </w:instrText>
      </w:r>
      <w:r>
        <w:rPr>
          <w:rStyle w:val="ae"/>
        </w:rPr>
        <w:fldChar w:fldCharType="end"/>
      </w:r>
    </w:ins>
  </w:p>
  <w:p w14:paraId="6245305C" w14:textId="77777777" w:rsidR="003E55C0" w:rsidRDefault="003E55C0">
    <w:pPr>
      <w:pStyle w:val="a6"/>
      <w:ind w:right="360"/>
      <w:pPrChange w:id="12" w:author="igaku032" w:date="2005-12-15T19:25:00Z">
        <w:pPr>
          <w:pStyle w:val="a6"/>
        </w:pPr>
      </w:pPrChan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42914B" w14:textId="4BCC856F" w:rsidR="003124A1" w:rsidRDefault="003124A1">
    <w:pPr>
      <w:pStyle w:val="a6"/>
      <w:jc w:val="center"/>
    </w:pPr>
    <w:r>
      <w:fldChar w:fldCharType="begin"/>
    </w:r>
    <w:r>
      <w:instrText>PAGE   \* MERGEFORMAT</w:instrText>
    </w:r>
    <w:r>
      <w:fldChar w:fldCharType="separate"/>
    </w:r>
    <w:r w:rsidR="00F405AD" w:rsidRPr="00F405AD">
      <w:rPr>
        <w:noProof/>
        <w:lang w:val="ja-JP"/>
      </w:rPr>
      <w:t>1</w:t>
    </w:r>
    <w:r>
      <w:fldChar w:fldCharType="end"/>
    </w:r>
  </w:p>
  <w:p w14:paraId="72CCCE7F" w14:textId="77777777" w:rsidR="003E55C0" w:rsidRDefault="003E55C0" w:rsidP="00282D92">
    <w:pPr>
      <w:pStyle w:val="a6"/>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4B9ED7" w14:textId="77777777" w:rsidR="00DE6543" w:rsidRDefault="00DE6543">
      <w:r>
        <w:separator/>
      </w:r>
    </w:p>
  </w:footnote>
  <w:footnote w:type="continuationSeparator" w:id="0">
    <w:p w14:paraId="05075D01" w14:textId="77777777" w:rsidR="00DE6543" w:rsidRDefault="00DE65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5CF79" w14:textId="77777777" w:rsidR="00743EB5" w:rsidRDefault="00743EB5">
    <w:pPr>
      <w:pStyle w:val="a5"/>
    </w:pPr>
  </w:p>
  <w:p w14:paraId="432546C6" w14:textId="348E605D" w:rsidR="00743EB5" w:rsidRDefault="00743EB5">
    <w:pPr>
      <w:pStyle w:val="a5"/>
    </w:pPr>
    <w:r>
      <w:rPr>
        <w:rFonts w:hint="eastAsia"/>
      </w:rPr>
      <w:t>信大契約書式</w:t>
    </w:r>
    <w:r w:rsidR="004F049E">
      <w:rPr>
        <w:rFonts w:hint="eastAsia"/>
      </w:rPr>
      <w:t>1-4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9FEC4" w14:textId="77777777" w:rsidR="003E55C0" w:rsidRDefault="003E55C0">
    <w:pPr>
      <w:pStyle w:val="a5"/>
      <w:numPr>
        <w:ins w:id="13" w:author="Unknown"/>
      </w:num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82756"/>
    <w:multiLevelType w:val="multilevel"/>
    <w:tmpl w:val="30AEFBF2"/>
    <w:lvl w:ilvl="0">
      <w:start w:val="1"/>
      <w:numFmt w:val="decimalFullWidth"/>
      <w:pStyle w:val="1"/>
      <w:lvlText w:val="第%1章"/>
      <w:lvlJc w:val="left"/>
      <w:pPr>
        <w:tabs>
          <w:tab w:val="num" w:pos="720"/>
        </w:tabs>
        <w:ind w:left="425" w:hanging="425"/>
      </w:pPr>
      <w:rPr>
        <w:rFonts w:ascii="ＭＳ Ｐゴシック" w:eastAsia="ＭＳ Ｐゴシック" w:hint="eastAsia"/>
      </w:rPr>
    </w:lvl>
    <w:lvl w:ilvl="1">
      <w:start w:val="1"/>
      <w:numFmt w:val="none"/>
      <w:pStyle w:val="2"/>
      <w:suff w:val="nothing"/>
      <w:lvlText w:val=""/>
      <w:lvlJc w:val="left"/>
      <w:pPr>
        <w:ind w:left="0" w:firstLine="0"/>
      </w:pPr>
      <w:rPr>
        <w:rFonts w:hint="eastAsia"/>
      </w:rPr>
    </w:lvl>
    <w:lvl w:ilvl="2">
      <w:start w:val="1"/>
      <w:numFmt w:val="decimal"/>
      <w:lvlRestart w:val="0"/>
      <w:pStyle w:val="3"/>
      <w:lvlText w:val="第%3条"/>
      <w:lvlJc w:val="left"/>
      <w:pPr>
        <w:tabs>
          <w:tab w:val="num" w:pos="851"/>
        </w:tabs>
        <w:ind w:left="851" w:hanging="851"/>
      </w:pPr>
      <w:rPr>
        <w:rFonts w:ascii="Century" w:hAnsi="Century" w:hint="default"/>
      </w:rPr>
    </w:lvl>
    <w:lvl w:ilvl="3">
      <w:start w:val="2"/>
      <w:numFmt w:val="decimal"/>
      <w:pStyle w:val="4"/>
      <w:lvlText w:val="%4"/>
      <w:lvlJc w:val="left"/>
      <w:pPr>
        <w:tabs>
          <w:tab w:val="num" w:pos="851"/>
        </w:tabs>
        <w:ind w:left="851" w:hanging="431"/>
      </w:pPr>
      <w:rPr>
        <w:rFonts w:hint="eastAsia"/>
      </w:rPr>
    </w:lvl>
    <w:lvl w:ilvl="4">
      <w:start w:val="1"/>
      <w:numFmt w:val="decimal"/>
      <w:pStyle w:val="5"/>
      <w:lvlText w:val="%5)"/>
      <w:lvlJc w:val="left"/>
      <w:pPr>
        <w:tabs>
          <w:tab w:val="num" w:pos="964"/>
        </w:tabs>
        <w:ind w:left="964" w:hanging="397"/>
      </w:pPr>
      <w:rPr>
        <w:rFonts w:hint="eastAsia"/>
      </w:rPr>
    </w:lvl>
    <w:lvl w:ilvl="5">
      <w:start w:val="1"/>
      <w:numFmt w:val="decimalEnclosedCircle"/>
      <w:pStyle w:val="6"/>
      <w:lvlText w:val="%6"/>
      <w:lvlJc w:val="left"/>
      <w:pPr>
        <w:tabs>
          <w:tab w:val="num" w:pos="1211"/>
        </w:tabs>
        <w:ind w:left="1191" w:hanging="340"/>
      </w:pPr>
      <w:rPr>
        <w:rFonts w:ascii="ＭＳ 明朝" w:eastAsia="ＭＳ 明朝" w:hint="eastAsia"/>
        <w:b w:val="0"/>
        <w:i w:val="0"/>
        <w:sz w:val="21"/>
      </w:rPr>
    </w:lvl>
    <w:lvl w:ilvl="6">
      <w:start w:val="1"/>
      <w:numFmt w:val="bullet"/>
      <w:pStyle w:val="7"/>
      <w:lvlText w:val=""/>
      <w:lvlJc w:val="left"/>
      <w:pPr>
        <w:tabs>
          <w:tab w:val="num" w:pos="1381"/>
        </w:tabs>
        <w:ind w:left="1304" w:hanging="283"/>
      </w:pPr>
      <w:rPr>
        <w:rFonts w:ascii="Symbol" w:hAnsi="Symbol" w:hint="default"/>
      </w:rPr>
    </w:lvl>
    <w:lvl w:ilvl="7">
      <w:start w:val="1"/>
      <w:numFmt w:val="decimal"/>
      <w:pStyle w:val="8"/>
      <w:lvlText w:val="(%8)"/>
      <w:lvlJc w:val="left"/>
      <w:pPr>
        <w:tabs>
          <w:tab w:val="num" w:pos="1778"/>
        </w:tabs>
        <w:ind w:left="1758" w:hanging="340"/>
      </w:pPr>
      <w:rPr>
        <w:rFonts w:hint="eastAsia"/>
      </w:rPr>
    </w:lvl>
    <w:lvl w:ilvl="8">
      <w:start w:val="1"/>
      <w:numFmt w:val="none"/>
      <w:pStyle w:val="9"/>
      <w:suff w:val="nothing"/>
      <w:lvlText w:val=""/>
      <w:lvlJc w:val="left"/>
      <w:pPr>
        <w:ind w:left="3827" w:hanging="425"/>
      </w:pPr>
      <w:rPr>
        <w:rFonts w:hint="eastAsia"/>
      </w:rPr>
    </w:lvl>
  </w:abstractNum>
  <w:abstractNum w:abstractNumId="1" w15:restartNumberingAfterBreak="0">
    <w:nsid w:val="05FA7164"/>
    <w:multiLevelType w:val="hybridMultilevel"/>
    <w:tmpl w:val="39DC2C56"/>
    <w:lvl w:ilvl="0" w:tplc="F8A2F890">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 w15:restartNumberingAfterBreak="0">
    <w:nsid w:val="1E584243"/>
    <w:multiLevelType w:val="hybridMultilevel"/>
    <w:tmpl w:val="6BC6F56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97B19CC"/>
    <w:multiLevelType w:val="hybridMultilevel"/>
    <w:tmpl w:val="EB48EC72"/>
    <w:lvl w:ilvl="0" w:tplc="C7360840">
      <w:start w:val="1"/>
      <w:numFmt w:val="decimalFullWidth"/>
      <w:lvlText w:val="（%1）"/>
      <w:lvlJc w:val="left"/>
      <w:pPr>
        <w:ind w:left="938" w:hanging="750"/>
      </w:pPr>
      <w:rPr>
        <w:rFonts w:hint="default"/>
      </w:rPr>
    </w:lvl>
    <w:lvl w:ilvl="1" w:tplc="04090017" w:tentative="1">
      <w:start w:val="1"/>
      <w:numFmt w:val="aiueoFullWidth"/>
      <w:lvlText w:val="(%2)"/>
      <w:lvlJc w:val="left"/>
      <w:pPr>
        <w:ind w:left="1028" w:hanging="420"/>
      </w:pPr>
    </w:lvl>
    <w:lvl w:ilvl="2" w:tplc="04090011" w:tentative="1">
      <w:start w:val="1"/>
      <w:numFmt w:val="decimalEnclosedCircle"/>
      <w:lvlText w:val="%3"/>
      <w:lvlJc w:val="left"/>
      <w:pPr>
        <w:ind w:left="1448" w:hanging="420"/>
      </w:pPr>
    </w:lvl>
    <w:lvl w:ilvl="3" w:tplc="0409000F" w:tentative="1">
      <w:start w:val="1"/>
      <w:numFmt w:val="decimal"/>
      <w:lvlText w:val="%4."/>
      <w:lvlJc w:val="left"/>
      <w:pPr>
        <w:ind w:left="1868" w:hanging="420"/>
      </w:pPr>
    </w:lvl>
    <w:lvl w:ilvl="4" w:tplc="04090017" w:tentative="1">
      <w:start w:val="1"/>
      <w:numFmt w:val="aiueoFullWidth"/>
      <w:lvlText w:val="(%5)"/>
      <w:lvlJc w:val="left"/>
      <w:pPr>
        <w:ind w:left="2288" w:hanging="420"/>
      </w:pPr>
    </w:lvl>
    <w:lvl w:ilvl="5" w:tplc="04090011" w:tentative="1">
      <w:start w:val="1"/>
      <w:numFmt w:val="decimalEnclosedCircle"/>
      <w:lvlText w:val="%6"/>
      <w:lvlJc w:val="left"/>
      <w:pPr>
        <w:ind w:left="2708" w:hanging="420"/>
      </w:pPr>
    </w:lvl>
    <w:lvl w:ilvl="6" w:tplc="0409000F" w:tentative="1">
      <w:start w:val="1"/>
      <w:numFmt w:val="decimal"/>
      <w:lvlText w:val="%7."/>
      <w:lvlJc w:val="left"/>
      <w:pPr>
        <w:ind w:left="3128" w:hanging="420"/>
      </w:pPr>
    </w:lvl>
    <w:lvl w:ilvl="7" w:tplc="04090017" w:tentative="1">
      <w:start w:val="1"/>
      <w:numFmt w:val="aiueoFullWidth"/>
      <w:lvlText w:val="(%8)"/>
      <w:lvlJc w:val="left"/>
      <w:pPr>
        <w:ind w:left="3548" w:hanging="420"/>
      </w:pPr>
    </w:lvl>
    <w:lvl w:ilvl="8" w:tplc="04090011" w:tentative="1">
      <w:start w:val="1"/>
      <w:numFmt w:val="decimalEnclosedCircle"/>
      <w:lvlText w:val="%9"/>
      <w:lvlJc w:val="left"/>
      <w:pPr>
        <w:ind w:left="3968" w:hanging="420"/>
      </w:pPr>
    </w:lvl>
  </w:abstractNum>
  <w:abstractNum w:abstractNumId="4" w15:restartNumberingAfterBreak="0">
    <w:nsid w:val="34A14B27"/>
    <w:multiLevelType w:val="hybridMultilevel"/>
    <w:tmpl w:val="4C002BF2"/>
    <w:lvl w:ilvl="0" w:tplc="9DD0AA1A">
      <w:start w:val="7"/>
      <w:numFmt w:val="bullet"/>
      <w:lvlText w:val="＊"/>
      <w:lvlJc w:val="left"/>
      <w:pPr>
        <w:tabs>
          <w:tab w:val="num" w:pos="555"/>
        </w:tabs>
        <w:ind w:left="555" w:hanging="360"/>
      </w:pPr>
      <w:rPr>
        <w:rFonts w:ascii="ＭＳ Ｐ明朝" w:eastAsia="ＭＳ Ｐ明朝" w:hAnsi="ＭＳ Ｐ明朝" w:cs="Times New Roman" w:hint="eastAsia"/>
        <w:sz w:val="22"/>
      </w:rPr>
    </w:lvl>
    <w:lvl w:ilvl="1" w:tplc="0409000B" w:tentative="1">
      <w:start w:val="1"/>
      <w:numFmt w:val="bullet"/>
      <w:lvlText w:val=""/>
      <w:lvlJc w:val="left"/>
      <w:pPr>
        <w:tabs>
          <w:tab w:val="num" w:pos="1035"/>
        </w:tabs>
        <w:ind w:left="1035" w:hanging="420"/>
      </w:pPr>
      <w:rPr>
        <w:rFonts w:ascii="Wingdings" w:hAnsi="Wingdings" w:hint="default"/>
      </w:rPr>
    </w:lvl>
    <w:lvl w:ilvl="2" w:tplc="0409000D" w:tentative="1">
      <w:start w:val="1"/>
      <w:numFmt w:val="bullet"/>
      <w:lvlText w:val=""/>
      <w:lvlJc w:val="left"/>
      <w:pPr>
        <w:tabs>
          <w:tab w:val="num" w:pos="1455"/>
        </w:tabs>
        <w:ind w:left="1455" w:hanging="420"/>
      </w:pPr>
      <w:rPr>
        <w:rFonts w:ascii="Wingdings" w:hAnsi="Wingdings" w:hint="default"/>
      </w:rPr>
    </w:lvl>
    <w:lvl w:ilvl="3" w:tplc="04090001" w:tentative="1">
      <w:start w:val="1"/>
      <w:numFmt w:val="bullet"/>
      <w:lvlText w:val=""/>
      <w:lvlJc w:val="left"/>
      <w:pPr>
        <w:tabs>
          <w:tab w:val="num" w:pos="1875"/>
        </w:tabs>
        <w:ind w:left="1875" w:hanging="420"/>
      </w:pPr>
      <w:rPr>
        <w:rFonts w:ascii="Wingdings" w:hAnsi="Wingdings" w:hint="default"/>
      </w:rPr>
    </w:lvl>
    <w:lvl w:ilvl="4" w:tplc="0409000B" w:tentative="1">
      <w:start w:val="1"/>
      <w:numFmt w:val="bullet"/>
      <w:lvlText w:val=""/>
      <w:lvlJc w:val="left"/>
      <w:pPr>
        <w:tabs>
          <w:tab w:val="num" w:pos="2295"/>
        </w:tabs>
        <w:ind w:left="2295" w:hanging="420"/>
      </w:pPr>
      <w:rPr>
        <w:rFonts w:ascii="Wingdings" w:hAnsi="Wingdings" w:hint="default"/>
      </w:rPr>
    </w:lvl>
    <w:lvl w:ilvl="5" w:tplc="0409000D" w:tentative="1">
      <w:start w:val="1"/>
      <w:numFmt w:val="bullet"/>
      <w:lvlText w:val=""/>
      <w:lvlJc w:val="left"/>
      <w:pPr>
        <w:tabs>
          <w:tab w:val="num" w:pos="2715"/>
        </w:tabs>
        <w:ind w:left="2715" w:hanging="420"/>
      </w:pPr>
      <w:rPr>
        <w:rFonts w:ascii="Wingdings" w:hAnsi="Wingdings" w:hint="default"/>
      </w:rPr>
    </w:lvl>
    <w:lvl w:ilvl="6" w:tplc="04090001" w:tentative="1">
      <w:start w:val="1"/>
      <w:numFmt w:val="bullet"/>
      <w:lvlText w:val=""/>
      <w:lvlJc w:val="left"/>
      <w:pPr>
        <w:tabs>
          <w:tab w:val="num" w:pos="3135"/>
        </w:tabs>
        <w:ind w:left="3135" w:hanging="420"/>
      </w:pPr>
      <w:rPr>
        <w:rFonts w:ascii="Wingdings" w:hAnsi="Wingdings" w:hint="default"/>
      </w:rPr>
    </w:lvl>
    <w:lvl w:ilvl="7" w:tplc="0409000B" w:tentative="1">
      <w:start w:val="1"/>
      <w:numFmt w:val="bullet"/>
      <w:lvlText w:val=""/>
      <w:lvlJc w:val="left"/>
      <w:pPr>
        <w:tabs>
          <w:tab w:val="num" w:pos="3555"/>
        </w:tabs>
        <w:ind w:left="3555" w:hanging="420"/>
      </w:pPr>
      <w:rPr>
        <w:rFonts w:ascii="Wingdings" w:hAnsi="Wingdings" w:hint="default"/>
      </w:rPr>
    </w:lvl>
    <w:lvl w:ilvl="8" w:tplc="0409000D" w:tentative="1">
      <w:start w:val="1"/>
      <w:numFmt w:val="bullet"/>
      <w:lvlText w:val=""/>
      <w:lvlJc w:val="left"/>
      <w:pPr>
        <w:tabs>
          <w:tab w:val="num" w:pos="3975"/>
        </w:tabs>
        <w:ind w:left="3975" w:hanging="420"/>
      </w:pPr>
      <w:rPr>
        <w:rFonts w:ascii="Wingdings" w:hAnsi="Wingdings" w:hint="default"/>
      </w:rPr>
    </w:lvl>
  </w:abstractNum>
  <w:abstractNum w:abstractNumId="5" w15:restartNumberingAfterBreak="0">
    <w:nsid w:val="3D761CB8"/>
    <w:multiLevelType w:val="singleLevel"/>
    <w:tmpl w:val="0FFA5C62"/>
    <w:lvl w:ilvl="0">
      <w:start w:val="1"/>
      <w:numFmt w:val="bullet"/>
      <w:lvlText w:val="□"/>
      <w:lvlJc w:val="left"/>
      <w:pPr>
        <w:tabs>
          <w:tab w:val="num" w:pos="210"/>
        </w:tabs>
        <w:ind w:left="210" w:hanging="210"/>
      </w:pPr>
      <w:rPr>
        <w:rFonts w:ascii="ＭＳ Ｐ明朝" w:eastAsia="ＭＳ Ｐ明朝" w:hAnsi="Century" w:hint="eastAsia"/>
      </w:rPr>
    </w:lvl>
  </w:abstractNum>
  <w:abstractNum w:abstractNumId="6" w15:restartNumberingAfterBreak="0">
    <w:nsid w:val="47084017"/>
    <w:multiLevelType w:val="hybridMultilevel"/>
    <w:tmpl w:val="17A21392"/>
    <w:lvl w:ilvl="0" w:tplc="9D881A60">
      <w:start w:val="3"/>
      <w:numFmt w:val="decimal"/>
      <w:lvlText w:val="%1"/>
      <w:lvlJc w:val="left"/>
      <w:pPr>
        <w:tabs>
          <w:tab w:val="num" w:pos="809"/>
        </w:tabs>
        <w:ind w:left="809" w:hanging="405"/>
      </w:pPr>
      <w:rPr>
        <w:rFonts w:hint="eastAsia"/>
      </w:rPr>
    </w:lvl>
    <w:lvl w:ilvl="1" w:tplc="04090017" w:tentative="1">
      <w:start w:val="1"/>
      <w:numFmt w:val="aiueoFullWidth"/>
      <w:lvlText w:val="(%2)"/>
      <w:lvlJc w:val="left"/>
      <w:pPr>
        <w:tabs>
          <w:tab w:val="num" w:pos="1244"/>
        </w:tabs>
        <w:ind w:left="1244" w:hanging="420"/>
      </w:pPr>
    </w:lvl>
    <w:lvl w:ilvl="2" w:tplc="04090011" w:tentative="1">
      <w:start w:val="1"/>
      <w:numFmt w:val="decimalEnclosedCircle"/>
      <w:lvlText w:val="%3"/>
      <w:lvlJc w:val="left"/>
      <w:pPr>
        <w:tabs>
          <w:tab w:val="num" w:pos="1664"/>
        </w:tabs>
        <w:ind w:left="1664" w:hanging="420"/>
      </w:pPr>
    </w:lvl>
    <w:lvl w:ilvl="3" w:tplc="0409000F" w:tentative="1">
      <w:start w:val="1"/>
      <w:numFmt w:val="decimal"/>
      <w:lvlText w:val="%4."/>
      <w:lvlJc w:val="left"/>
      <w:pPr>
        <w:tabs>
          <w:tab w:val="num" w:pos="2084"/>
        </w:tabs>
        <w:ind w:left="2084" w:hanging="420"/>
      </w:pPr>
    </w:lvl>
    <w:lvl w:ilvl="4" w:tplc="04090017" w:tentative="1">
      <w:start w:val="1"/>
      <w:numFmt w:val="aiueoFullWidth"/>
      <w:lvlText w:val="(%5)"/>
      <w:lvlJc w:val="left"/>
      <w:pPr>
        <w:tabs>
          <w:tab w:val="num" w:pos="2504"/>
        </w:tabs>
        <w:ind w:left="2504" w:hanging="420"/>
      </w:pPr>
    </w:lvl>
    <w:lvl w:ilvl="5" w:tplc="04090011" w:tentative="1">
      <w:start w:val="1"/>
      <w:numFmt w:val="decimalEnclosedCircle"/>
      <w:lvlText w:val="%6"/>
      <w:lvlJc w:val="left"/>
      <w:pPr>
        <w:tabs>
          <w:tab w:val="num" w:pos="2924"/>
        </w:tabs>
        <w:ind w:left="2924" w:hanging="420"/>
      </w:pPr>
    </w:lvl>
    <w:lvl w:ilvl="6" w:tplc="0409000F" w:tentative="1">
      <w:start w:val="1"/>
      <w:numFmt w:val="decimal"/>
      <w:lvlText w:val="%7."/>
      <w:lvlJc w:val="left"/>
      <w:pPr>
        <w:tabs>
          <w:tab w:val="num" w:pos="3344"/>
        </w:tabs>
        <w:ind w:left="3344" w:hanging="420"/>
      </w:pPr>
    </w:lvl>
    <w:lvl w:ilvl="7" w:tplc="04090017" w:tentative="1">
      <w:start w:val="1"/>
      <w:numFmt w:val="aiueoFullWidth"/>
      <w:lvlText w:val="(%8)"/>
      <w:lvlJc w:val="left"/>
      <w:pPr>
        <w:tabs>
          <w:tab w:val="num" w:pos="3764"/>
        </w:tabs>
        <w:ind w:left="3764" w:hanging="420"/>
      </w:pPr>
    </w:lvl>
    <w:lvl w:ilvl="8" w:tplc="04090011" w:tentative="1">
      <w:start w:val="1"/>
      <w:numFmt w:val="decimalEnclosedCircle"/>
      <w:lvlText w:val="%9"/>
      <w:lvlJc w:val="left"/>
      <w:pPr>
        <w:tabs>
          <w:tab w:val="num" w:pos="4184"/>
        </w:tabs>
        <w:ind w:left="4184" w:hanging="420"/>
      </w:pPr>
    </w:lvl>
  </w:abstractNum>
  <w:abstractNum w:abstractNumId="7" w15:restartNumberingAfterBreak="0">
    <w:nsid w:val="72C54C78"/>
    <w:multiLevelType w:val="hybridMultilevel"/>
    <w:tmpl w:val="D6703DF2"/>
    <w:lvl w:ilvl="0" w:tplc="EF60EF10">
      <w:start w:val="2"/>
      <w:numFmt w:val="decimal"/>
      <w:lvlText w:val="%1"/>
      <w:lvlJc w:val="left"/>
      <w:pPr>
        <w:tabs>
          <w:tab w:val="num" w:pos="762"/>
        </w:tabs>
        <w:ind w:left="762" w:hanging="360"/>
      </w:pPr>
      <w:rPr>
        <w:rFonts w:hint="default"/>
      </w:rPr>
    </w:lvl>
    <w:lvl w:ilvl="1" w:tplc="04090017" w:tentative="1">
      <w:start w:val="1"/>
      <w:numFmt w:val="aiueoFullWidth"/>
      <w:lvlText w:val="(%2)"/>
      <w:lvlJc w:val="left"/>
      <w:pPr>
        <w:tabs>
          <w:tab w:val="num" w:pos="1242"/>
        </w:tabs>
        <w:ind w:left="1242" w:hanging="420"/>
      </w:pPr>
    </w:lvl>
    <w:lvl w:ilvl="2" w:tplc="04090011" w:tentative="1">
      <w:start w:val="1"/>
      <w:numFmt w:val="decimalEnclosedCircle"/>
      <w:lvlText w:val="%3"/>
      <w:lvlJc w:val="left"/>
      <w:pPr>
        <w:tabs>
          <w:tab w:val="num" w:pos="1662"/>
        </w:tabs>
        <w:ind w:left="1662" w:hanging="420"/>
      </w:pPr>
    </w:lvl>
    <w:lvl w:ilvl="3" w:tplc="0409000F" w:tentative="1">
      <w:start w:val="1"/>
      <w:numFmt w:val="decimal"/>
      <w:lvlText w:val="%4."/>
      <w:lvlJc w:val="left"/>
      <w:pPr>
        <w:tabs>
          <w:tab w:val="num" w:pos="2082"/>
        </w:tabs>
        <w:ind w:left="2082" w:hanging="420"/>
      </w:pPr>
    </w:lvl>
    <w:lvl w:ilvl="4" w:tplc="04090017" w:tentative="1">
      <w:start w:val="1"/>
      <w:numFmt w:val="aiueoFullWidth"/>
      <w:lvlText w:val="(%5)"/>
      <w:lvlJc w:val="left"/>
      <w:pPr>
        <w:tabs>
          <w:tab w:val="num" w:pos="2502"/>
        </w:tabs>
        <w:ind w:left="2502" w:hanging="420"/>
      </w:pPr>
    </w:lvl>
    <w:lvl w:ilvl="5" w:tplc="04090011" w:tentative="1">
      <w:start w:val="1"/>
      <w:numFmt w:val="decimalEnclosedCircle"/>
      <w:lvlText w:val="%6"/>
      <w:lvlJc w:val="left"/>
      <w:pPr>
        <w:tabs>
          <w:tab w:val="num" w:pos="2922"/>
        </w:tabs>
        <w:ind w:left="2922" w:hanging="420"/>
      </w:pPr>
    </w:lvl>
    <w:lvl w:ilvl="6" w:tplc="0409000F" w:tentative="1">
      <w:start w:val="1"/>
      <w:numFmt w:val="decimal"/>
      <w:lvlText w:val="%7."/>
      <w:lvlJc w:val="left"/>
      <w:pPr>
        <w:tabs>
          <w:tab w:val="num" w:pos="3342"/>
        </w:tabs>
        <w:ind w:left="3342" w:hanging="420"/>
      </w:pPr>
    </w:lvl>
    <w:lvl w:ilvl="7" w:tplc="04090017" w:tentative="1">
      <w:start w:val="1"/>
      <w:numFmt w:val="aiueoFullWidth"/>
      <w:lvlText w:val="(%8)"/>
      <w:lvlJc w:val="left"/>
      <w:pPr>
        <w:tabs>
          <w:tab w:val="num" w:pos="3762"/>
        </w:tabs>
        <w:ind w:left="3762" w:hanging="420"/>
      </w:pPr>
    </w:lvl>
    <w:lvl w:ilvl="8" w:tplc="04090011" w:tentative="1">
      <w:start w:val="1"/>
      <w:numFmt w:val="decimalEnclosedCircle"/>
      <w:lvlText w:val="%9"/>
      <w:lvlJc w:val="left"/>
      <w:pPr>
        <w:tabs>
          <w:tab w:val="num" w:pos="4182"/>
        </w:tabs>
        <w:ind w:left="4182" w:hanging="420"/>
      </w:pPr>
    </w:lvl>
  </w:abstractNum>
  <w:abstractNum w:abstractNumId="8" w15:restartNumberingAfterBreak="0">
    <w:nsid w:val="76503532"/>
    <w:multiLevelType w:val="multilevel"/>
    <w:tmpl w:val="6F442092"/>
    <w:lvl w:ilvl="0">
      <w:start w:val="7"/>
      <w:numFmt w:val="decimal"/>
      <w:lvlText w:val="%1"/>
      <w:lvlJc w:val="left"/>
      <w:pPr>
        <w:tabs>
          <w:tab w:val="num" w:pos="720"/>
        </w:tabs>
        <w:ind w:left="720" w:hanging="720"/>
      </w:pPr>
      <w:rPr>
        <w:rFonts w:hint="eastAsia"/>
      </w:rPr>
    </w:lvl>
    <w:lvl w:ilvl="1">
      <w:start w:val="2"/>
      <w:numFmt w:val="decimal"/>
      <w:lvlText w:val="%1-%2"/>
      <w:lvlJc w:val="left"/>
      <w:pPr>
        <w:tabs>
          <w:tab w:val="num" w:pos="720"/>
        </w:tabs>
        <w:ind w:left="720" w:hanging="720"/>
      </w:pPr>
      <w:rPr>
        <w:rFonts w:hint="eastAsia"/>
      </w:rPr>
    </w:lvl>
    <w:lvl w:ilvl="2">
      <w:start w:val="2"/>
      <w:numFmt w:val="decimal"/>
      <w:pStyle w:val="a"/>
      <w:lvlText w:val="%1-%2-%3"/>
      <w:lvlJc w:val="left"/>
      <w:pPr>
        <w:tabs>
          <w:tab w:val="num" w:pos="794"/>
        </w:tabs>
        <w:ind w:left="794" w:hanging="794"/>
      </w:pPr>
      <w:rPr>
        <w:rFonts w:hint="eastAsia"/>
      </w:rPr>
    </w:lvl>
    <w:lvl w:ilvl="3">
      <w:start w:val="1"/>
      <w:numFmt w:val="decimal"/>
      <w:pStyle w:val="20"/>
      <w:lvlText w:val="%1-%2-%3-%4"/>
      <w:lvlJc w:val="left"/>
      <w:pPr>
        <w:tabs>
          <w:tab w:val="num" w:pos="794"/>
        </w:tabs>
        <w:ind w:left="794" w:hanging="794"/>
      </w:pPr>
      <w:rPr>
        <w:rFonts w:hint="eastAsia"/>
      </w:rPr>
    </w:lvl>
    <w:lvl w:ilvl="4">
      <w:start w:val="1"/>
      <w:numFmt w:val="decimal"/>
      <w:pStyle w:val="30"/>
      <w:lvlText w:val="%5)"/>
      <w:lvlJc w:val="left"/>
      <w:pPr>
        <w:tabs>
          <w:tab w:val="num" w:pos="839"/>
        </w:tabs>
        <w:ind w:left="839" w:hanging="419"/>
      </w:pPr>
      <w:rPr>
        <w:rFonts w:hint="eastAsia"/>
      </w:rPr>
    </w:lvl>
    <w:lvl w:ilvl="5">
      <w:start w:val="1"/>
      <w:numFmt w:val="lowerRoman"/>
      <w:pStyle w:val="40"/>
      <w:lvlText w:val="%6)"/>
      <w:lvlJc w:val="left"/>
      <w:pPr>
        <w:tabs>
          <w:tab w:val="num" w:pos="1349"/>
        </w:tabs>
        <w:ind w:left="1049" w:hanging="420"/>
      </w:pPr>
      <w:rPr>
        <w:rFonts w:hint="eastAsia"/>
      </w:rPr>
    </w:lvl>
    <w:lvl w:ilvl="6">
      <w:start w:val="1"/>
      <w:numFmt w:val="decimal"/>
      <w:lvlText w:val="%1-%2-%3.%4.%5.%6.%7"/>
      <w:lvlJc w:val="left"/>
      <w:pPr>
        <w:tabs>
          <w:tab w:val="num" w:pos="720"/>
        </w:tabs>
        <w:ind w:left="720" w:hanging="720"/>
      </w:pPr>
      <w:rPr>
        <w:rFonts w:hint="eastAsia"/>
      </w:rPr>
    </w:lvl>
    <w:lvl w:ilvl="7">
      <w:start w:val="1"/>
      <w:numFmt w:val="decimal"/>
      <w:lvlText w:val="%1-%2-%3.%4.%5.%6.%7.%8"/>
      <w:lvlJc w:val="left"/>
      <w:pPr>
        <w:tabs>
          <w:tab w:val="num" w:pos="720"/>
        </w:tabs>
        <w:ind w:left="720" w:hanging="720"/>
      </w:pPr>
      <w:rPr>
        <w:rFonts w:hint="eastAsia"/>
      </w:rPr>
    </w:lvl>
    <w:lvl w:ilvl="8">
      <w:start w:val="1"/>
      <w:numFmt w:val="decimal"/>
      <w:lvlText w:val="%1-%2-%3.%4.%5.%6.%7.%8.%9"/>
      <w:lvlJc w:val="left"/>
      <w:pPr>
        <w:tabs>
          <w:tab w:val="num" w:pos="720"/>
        </w:tabs>
        <w:ind w:left="720" w:hanging="720"/>
      </w:pPr>
      <w:rPr>
        <w:rFonts w:hint="eastAsia"/>
      </w:rPr>
    </w:lvl>
  </w:abstractNum>
  <w:num w:numId="1" w16cid:durableId="716049114">
    <w:abstractNumId w:val="5"/>
  </w:num>
  <w:num w:numId="2" w16cid:durableId="562448437">
    <w:abstractNumId w:val="8"/>
  </w:num>
  <w:num w:numId="3" w16cid:durableId="941885195">
    <w:abstractNumId w:val="0"/>
  </w:num>
  <w:num w:numId="4" w16cid:durableId="1583101816">
    <w:abstractNumId w:val="4"/>
  </w:num>
  <w:num w:numId="5" w16cid:durableId="724724115">
    <w:abstractNumId w:val="6"/>
  </w:num>
  <w:num w:numId="6" w16cid:durableId="823426119">
    <w:abstractNumId w:val="7"/>
  </w:num>
  <w:num w:numId="7" w16cid:durableId="1741053294">
    <w:abstractNumId w:val="1"/>
  </w:num>
  <w:num w:numId="8" w16cid:durableId="1860508779">
    <w:abstractNumId w:val="3"/>
  </w:num>
  <w:num w:numId="9" w16cid:durableId="73558598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信大CCR">
    <w15:presenceInfo w15:providerId="None" w15:userId="信大CC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0"/>
  <w:drawingGridHorizontalSpacing w:val="99"/>
  <w:drawingGridVerticalSpacing w:val="20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635A"/>
    <w:rsid w:val="00002166"/>
    <w:rsid w:val="00007963"/>
    <w:rsid w:val="00011B12"/>
    <w:rsid w:val="000156BA"/>
    <w:rsid w:val="00022C9D"/>
    <w:rsid w:val="00026F9C"/>
    <w:rsid w:val="00052D4A"/>
    <w:rsid w:val="000530E7"/>
    <w:rsid w:val="00071962"/>
    <w:rsid w:val="00077A60"/>
    <w:rsid w:val="000836F5"/>
    <w:rsid w:val="00090D12"/>
    <w:rsid w:val="0009469E"/>
    <w:rsid w:val="000A3F12"/>
    <w:rsid w:val="000A63F3"/>
    <w:rsid w:val="000B725B"/>
    <w:rsid w:val="000C3750"/>
    <w:rsid w:val="000C6816"/>
    <w:rsid w:val="000D00C1"/>
    <w:rsid w:val="000D72D1"/>
    <w:rsid w:val="000D7F16"/>
    <w:rsid w:val="000E0A10"/>
    <w:rsid w:val="000E0BF8"/>
    <w:rsid w:val="000E422F"/>
    <w:rsid w:val="000E43C2"/>
    <w:rsid w:val="000E4B1A"/>
    <w:rsid w:val="000E5135"/>
    <w:rsid w:val="000E7561"/>
    <w:rsid w:val="000F0403"/>
    <w:rsid w:val="000F511F"/>
    <w:rsid w:val="00110C25"/>
    <w:rsid w:val="001126AE"/>
    <w:rsid w:val="00115882"/>
    <w:rsid w:val="001174EF"/>
    <w:rsid w:val="001229B4"/>
    <w:rsid w:val="00127AE2"/>
    <w:rsid w:val="0013169A"/>
    <w:rsid w:val="00140C93"/>
    <w:rsid w:val="0015039E"/>
    <w:rsid w:val="001537B0"/>
    <w:rsid w:val="00165101"/>
    <w:rsid w:val="0017005C"/>
    <w:rsid w:val="00184E35"/>
    <w:rsid w:val="0018646F"/>
    <w:rsid w:val="00196D3F"/>
    <w:rsid w:val="00197BD4"/>
    <w:rsid w:val="001A12E4"/>
    <w:rsid w:val="001A4C2E"/>
    <w:rsid w:val="001C0C5A"/>
    <w:rsid w:val="001C265C"/>
    <w:rsid w:val="001C5154"/>
    <w:rsid w:val="001C7AC5"/>
    <w:rsid w:val="001D2F47"/>
    <w:rsid w:val="001D46E5"/>
    <w:rsid w:val="001E4769"/>
    <w:rsid w:val="001E4D73"/>
    <w:rsid w:val="001F3BFD"/>
    <w:rsid w:val="001F41E1"/>
    <w:rsid w:val="001F59E3"/>
    <w:rsid w:val="001F6B00"/>
    <w:rsid w:val="00207C41"/>
    <w:rsid w:val="002173DD"/>
    <w:rsid w:val="00222809"/>
    <w:rsid w:val="00224D7D"/>
    <w:rsid w:val="00225005"/>
    <w:rsid w:val="00225E56"/>
    <w:rsid w:val="002362FF"/>
    <w:rsid w:val="00243A83"/>
    <w:rsid w:val="00250D25"/>
    <w:rsid w:val="002511B1"/>
    <w:rsid w:val="00251E3A"/>
    <w:rsid w:val="00253F91"/>
    <w:rsid w:val="00255B11"/>
    <w:rsid w:val="00260F20"/>
    <w:rsid w:val="00263DF2"/>
    <w:rsid w:val="0027063A"/>
    <w:rsid w:val="00282D92"/>
    <w:rsid w:val="00292FA4"/>
    <w:rsid w:val="002A7029"/>
    <w:rsid w:val="002B0466"/>
    <w:rsid w:val="002B090B"/>
    <w:rsid w:val="002C1D31"/>
    <w:rsid w:val="002C4297"/>
    <w:rsid w:val="002E600A"/>
    <w:rsid w:val="002E77BC"/>
    <w:rsid w:val="002F1C9C"/>
    <w:rsid w:val="002F43B5"/>
    <w:rsid w:val="00304113"/>
    <w:rsid w:val="00304B5E"/>
    <w:rsid w:val="003124A1"/>
    <w:rsid w:val="00315400"/>
    <w:rsid w:val="00326B0C"/>
    <w:rsid w:val="003339BF"/>
    <w:rsid w:val="00354D56"/>
    <w:rsid w:val="0037192B"/>
    <w:rsid w:val="00376E94"/>
    <w:rsid w:val="0039201B"/>
    <w:rsid w:val="003933A4"/>
    <w:rsid w:val="003A2500"/>
    <w:rsid w:val="003A4CF8"/>
    <w:rsid w:val="003A7EC2"/>
    <w:rsid w:val="003B1F8D"/>
    <w:rsid w:val="003C3589"/>
    <w:rsid w:val="003D5E6B"/>
    <w:rsid w:val="003E3E93"/>
    <w:rsid w:val="003E42BE"/>
    <w:rsid w:val="003E55C0"/>
    <w:rsid w:val="003F696B"/>
    <w:rsid w:val="00402BF8"/>
    <w:rsid w:val="0040571F"/>
    <w:rsid w:val="004121A5"/>
    <w:rsid w:val="0042270E"/>
    <w:rsid w:val="00423C57"/>
    <w:rsid w:val="00432C45"/>
    <w:rsid w:val="004419A7"/>
    <w:rsid w:val="00441C59"/>
    <w:rsid w:val="00442944"/>
    <w:rsid w:val="004441C9"/>
    <w:rsid w:val="00444584"/>
    <w:rsid w:val="00444CDC"/>
    <w:rsid w:val="00446F22"/>
    <w:rsid w:val="00446F7A"/>
    <w:rsid w:val="00452E0B"/>
    <w:rsid w:val="00465418"/>
    <w:rsid w:val="00466786"/>
    <w:rsid w:val="00472B45"/>
    <w:rsid w:val="00473EF9"/>
    <w:rsid w:val="00477160"/>
    <w:rsid w:val="0048328F"/>
    <w:rsid w:val="004854CC"/>
    <w:rsid w:val="004855DF"/>
    <w:rsid w:val="00490D59"/>
    <w:rsid w:val="00491154"/>
    <w:rsid w:val="004959A4"/>
    <w:rsid w:val="004A47A5"/>
    <w:rsid w:val="004B4D33"/>
    <w:rsid w:val="004B6991"/>
    <w:rsid w:val="004D328B"/>
    <w:rsid w:val="004D48F4"/>
    <w:rsid w:val="004E2EAC"/>
    <w:rsid w:val="004E55E0"/>
    <w:rsid w:val="004E73A4"/>
    <w:rsid w:val="004F049E"/>
    <w:rsid w:val="004F2B2C"/>
    <w:rsid w:val="005109F6"/>
    <w:rsid w:val="00516470"/>
    <w:rsid w:val="00525BA2"/>
    <w:rsid w:val="005368B2"/>
    <w:rsid w:val="00544435"/>
    <w:rsid w:val="00544E65"/>
    <w:rsid w:val="00545075"/>
    <w:rsid w:val="00546DF2"/>
    <w:rsid w:val="0055296F"/>
    <w:rsid w:val="00552A05"/>
    <w:rsid w:val="00555304"/>
    <w:rsid w:val="0055600C"/>
    <w:rsid w:val="00567553"/>
    <w:rsid w:val="00583C3C"/>
    <w:rsid w:val="00590FA7"/>
    <w:rsid w:val="005917EF"/>
    <w:rsid w:val="00592012"/>
    <w:rsid w:val="0059692F"/>
    <w:rsid w:val="005A15D2"/>
    <w:rsid w:val="005A4546"/>
    <w:rsid w:val="005B4256"/>
    <w:rsid w:val="005B6C59"/>
    <w:rsid w:val="005B7B06"/>
    <w:rsid w:val="005C2640"/>
    <w:rsid w:val="005C3F10"/>
    <w:rsid w:val="005C7C46"/>
    <w:rsid w:val="005C7E84"/>
    <w:rsid w:val="005D3FF8"/>
    <w:rsid w:val="005D7369"/>
    <w:rsid w:val="005E5880"/>
    <w:rsid w:val="005F190D"/>
    <w:rsid w:val="006053AB"/>
    <w:rsid w:val="00617444"/>
    <w:rsid w:val="0062350D"/>
    <w:rsid w:val="00630DBE"/>
    <w:rsid w:val="0063495B"/>
    <w:rsid w:val="006378A6"/>
    <w:rsid w:val="00644DE3"/>
    <w:rsid w:val="00650831"/>
    <w:rsid w:val="00653B9E"/>
    <w:rsid w:val="00657BEB"/>
    <w:rsid w:val="006734C1"/>
    <w:rsid w:val="00675692"/>
    <w:rsid w:val="00677CE3"/>
    <w:rsid w:val="0068405E"/>
    <w:rsid w:val="00692CDC"/>
    <w:rsid w:val="006965CD"/>
    <w:rsid w:val="00696DFC"/>
    <w:rsid w:val="006972C2"/>
    <w:rsid w:val="006A2700"/>
    <w:rsid w:val="006B3931"/>
    <w:rsid w:val="006B4791"/>
    <w:rsid w:val="006B584A"/>
    <w:rsid w:val="006B76A9"/>
    <w:rsid w:val="006C1624"/>
    <w:rsid w:val="006C31FA"/>
    <w:rsid w:val="006C4325"/>
    <w:rsid w:val="006D2028"/>
    <w:rsid w:val="006E47D0"/>
    <w:rsid w:val="006F00B7"/>
    <w:rsid w:val="006F5144"/>
    <w:rsid w:val="00700836"/>
    <w:rsid w:val="00703857"/>
    <w:rsid w:val="007105A8"/>
    <w:rsid w:val="007107EC"/>
    <w:rsid w:val="00712056"/>
    <w:rsid w:val="007125BA"/>
    <w:rsid w:val="007175CA"/>
    <w:rsid w:val="00727CA0"/>
    <w:rsid w:val="00730054"/>
    <w:rsid w:val="00740717"/>
    <w:rsid w:val="00743EB5"/>
    <w:rsid w:val="00745384"/>
    <w:rsid w:val="0074635A"/>
    <w:rsid w:val="00773423"/>
    <w:rsid w:val="00774A00"/>
    <w:rsid w:val="00785774"/>
    <w:rsid w:val="007979D9"/>
    <w:rsid w:val="007A5127"/>
    <w:rsid w:val="007A7630"/>
    <w:rsid w:val="007B2956"/>
    <w:rsid w:val="007B315F"/>
    <w:rsid w:val="007B7122"/>
    <w:rsid w:val="007E03AF"/>
    <w:rsid w:val="007E18B5"/>
    <w:rsid w:val="007E648B"/>
    <w:rsid w:val="007F4B9D"/>
    <w:rsid w:val="007F53A0"/>
    <w:rsid w:val="007F71DA"/>
    <w:rsid w:val="00811700"/>
    <w:rsid w:val="00815582"/>
    <w:rsid w:val="00825876"/>
    <w:rsid w:val="00832E2E"/>
    <w:rsid w:val="00835F1E"/>
    <w:rsid w:val="00840FF2"/>
    <w:rsid w:val="0084721B"/>
    <w:rsid w:val="008539C1"/>
    <w:rsid w:val="00856FF4"/>
    <w:rsid w:val="0085792A"/>
    <w:rsid w:val="00863666"/>
    <w:rsid w:val="00863EEB"/>
    <w:rsid w:val="008722FA"/>
    <w:rsid w:val="00876BDD"/>
    <w:rsid w:val="00877212"/>
    <w:rsid w:val="00880BA5"/>
    <w:rsid w:val="00884ADC"/>
    <w:rsid w:val="00886EFD"/>
    <w:rsid w:val="00896871"/>
    <w:rsid w:val="008975FF"/>
    <w:rsid w:val="008A4265"/>
    <w:rsid w:val="008B2C48"/>
    <w:rsid w:val="008B4CCF"/>
    <w:rsid w:val="008B6981"/>
    <w:rsid w:val="008B742A"/>
    <w:rsid w:val="008C380B"/>
    <w:rsid w:val="008E027B"/>
    <w:rsid w:val="008E2F19"/>
    <w:rsid w:val="00912635"/>
    <w:rsid w:val="0091779F"/>
    <w:rsid w:val="00917DEC"/>
    <w:rsid w:val="00917F77"/>
    <w:rsid w:val="00920F72"/>
    <w:rsid w:val="0092326B"/>
    <w:rsid w:val="009270CC"/>
    <w:rsid w:val="00937FBE"/>
    <w:rsid w:val="00945245"/>
    <w:rsid w:val="00952F79"/>
    <w:rsid w:val="00953189"/>
    <w:rsid w:val="009552A3"/>
    <w:rsid w:val="00970629"/>
    <w:rsid w:val="00973F46"/>
    <w:rsid w:val="00975DC2"/>
    <w:rsid w:val="009812EE"/>
    <w:rsid w:val="009868F5"/>
    <w:rsid w:val="009955FC"/>
    <w:rsid w:val="00996ED8"/>
    <w:rsid w:val="009A1E39"/>
    <w:rsid w:val="009E046F"/>
    <w:rsid w:val="009E3C05"/>
    <w:rsid w:val="009E4DA9"/>
    <w:rsid w:val="009E7391"/>
    <w:rsid w:val="009E7834"/>
    <w:rsid w:val="00A06BED"/>
    <w:rsid w:val="00A23519"/>
    <w:rsid w:val="00A3048D"/>
    <w:rsid w:val="00A32A9E"/>
    <w:rsid w:val="00A44B82"/>
    <w:rsid w:val="00A45E4B"/>
    <w:rsid w:val="00A60273"/>
    <w:rsid w:val="00A60E60"/>
    <w:rsid w:val="00A637C3"/>
    <w:rsid w:val="00A65245"/>
    <w:rsid w:val="00A65993"/>
    <w:rsid w:val="00A66226"/>
    <w:rsid w:val="00A67B08"/>
    <w:rsid w:val="00A713B3"/>
    <w:rsid w:val="00A730A5"/>
    <w:rsid w:val="00AA3FA3"/>
    <w:rsid w:val="00AC3C98"/>
    <w:rsid w:val="00AD14DC"/>
    <w:rsid w:val="00AD5603"/>
    <w:rsid w:val="00AE7A65"/>
    <w:rsid w:val="00AF64C9"/>
    <w:rsid w:val="00B0517D"/>
    <w:rsid w:val="00B075D1"/>
    <w:rsid w:val="00B14EC3"/>
    <w:rsid w:val="00B23E4B"/>
    <w:rsid w:val="00B25084"/>
    <w:rsid w:val="00B30CF4"/>
    <w:rsid w:val="00B30F81"/>
    <w:rsid w:val="00B625AB"/>
    <w:rsid w:val="00B62846"/>
    <w:rsid w:val="00B63638"/>
    <w:rsid w:val="00B67DB2"/>
    <w:rsid w:val="00B72C88"/>
    <w:rsid w:val="00B749C1"/>
    <w:rsid w:val="00B750F6"/>
    <w:rsid w:val="00B80704"/>
    <w:rsid w:val="00B84F9B"/>
    <w:rsid w:val="00B93D79"/>
    <w:rsid w:val="00BB0C9F"/>
    <w:rsid w:val="00BB0D67"/>
    <w:rsid w:val="00BB3265"/>
    <w:rsid w:val="00BC04F7"/>
    <w:rsid w:val="00BC471E"/>
    <w:rsid w:val="00BC75FF"/>
    <w:rsid w:val="00BD2FBF"/>
    <w:rsid w:val="00BD6523"/>
    <w:rsid w:val="00BD673E"/>
    <w:rsid w:val="00BD6AFD"/>
    <w:rsid w:val="00BD77D5"/>
    <w:rsid w:val="00C01410"/>
    <w:rsid w:val="00C01AC3"/>
    <w:rsid w:val="00C023C7"/>
    <w:rsid w:val="00C05024"/>
    <w:rsid w:val="00C05898"/>
    <w:rsid w:val="00C1169E"/>
    <w:rsid w:val="00C12962"/>
    <w:rsid w:val="00C177A7"/>
    <w:rsid w:val="00C21941"/>
    <w:rsid w:val="00C2213E"/>
    <w:rsid w:val="00C370D2"/>
    <w:rsid w:val="00C426EA"/>
    <w:rsid w:val="00C44A2E"/>
    <w:rsid w:val="00C45160"/>
    <w:rsid w:val="00C45491"/>
    <w:rsid w:val="00C47BF0"/>
    <w:rsid w:val="00C627A9"/>
    <w:rsid w:val="00C716A2"/>
    <w:rsid w:val="00C717CC"/>
    <w:rsid w:val="00C77D6F"/>
    <w:rsid w:val="00C83EB4"/>
    <w:rsid w:val="00C85012"/>
    <w:rsid w:val="00C9336D"/>
    <w:rsid w:val="00C94B07"/>
    <w:rsid w:val="00C951B0"/>
    <w:rsid w:val="00C97C4F"/>
    <w:rsid w:val="00CA35EF"/>
    <w:rsid w:val="00CA5CA4"/>
    <w:rsid w:val="00CA69E0"/>
    <w:rsid w:val="00CB43D6"/>
    <w:rsid w:val="00CB4E33"/>
    <w:rsid w:val="00CB6170"/>
    <w:rsid w:val="00CB6A4D"/>
    <w:rsid w:val="00CB6E74"/>
    <w:rsid w:val="00CC2A6E"/>
    <w:rsid w:val="00CC5883"/>
    <w:rsid w:val="00CC65A8"/>
    <w:rsid w:val="00CD5AA2"/>
    <w:rsid w:val="00CF22ED"/>
    <w:rsid w:val="00CF3AA1"/>
    <w:rsid w:val="00CF4AB6"/>
    <w:rsid w:val="00D04C9B"/>
    <w:rsid w:val="00D05E85"/>
    <w:rsid w:val="00D167A8"/>
    <w:rsid w:val="00D17E79"/>
    <w:rsid w:val="00D22EF3"/>
    <w:rsid w:val="00D232BE"/>
    <w:rsid w:val="00D27CC2"/>
    <w:rsid w:val="00D33062"/>
    <w:rsid w:val="00D35AA3"/>
    <w:rsid w:val="00D40E38"/>
    <w:rsid w:val="00D45494"/>
    <w:rsid w:val="00D471BE"/>
    <w:rsid w:val="00D61307"/>
    <w:rsid w:val="00D6555F"/>
    <w:rsid w:val="00D66F8B"/>
    <w:rsid w:val="00D712D2"/>
    <w:rsid w:val="00D9039C"/>
    <w:rsid w:val="00D90AF7"/>
    <w:rsid w:val="00DA227F"/>
    <w:rsid w:val="00DA7909"/>
    <w:rsid w:val="00DA7FB7"/>
    <w:rsid w:val="00DB1D29"/>
    <w:rsid w:val="00DC3592"/>
    <w:rsid w:val="00DE166D"/>
    <w:rsid w:val="00DE6543"/>
    <w:rsid w:val="00DE6E87"/>
    <w:rsid w:val="00DF1E04"/>
    <w:rsid w:val="00DF7696"/>
    <w:rsid w:val="00E05B52"/>
    <w:rsid w:val="00E13675"/>
    <w:rsid w:val="00E17684"/>
    <w:rsid w:val="00E27B56"/>
    <w:rsid w:val="00E51328"/>
    <w:rsid w:val="00E6197C"/>
    <w:rsid w:val="00E6763D"/>
    <w:rsid w:val="00E72E70"/>
    <w:rsid w:val="00E74715"/>
    <w:rsid w:val="00E75902"/>
    <w:rsid w:val="00E81B06"/>
    <w:rsid w:val="00E85BB9"/>
    <w:rsid w:val="00EB5B86"/>
    <w:rsid w:val="00EC3019"/>
    <w:rsid w:val="00EC5C69"/>
    <w:rsid w:val="00ED2BA0"/>
    <w:rsid w:val="00EE08FD"/>
    <w:rsid w:val="00EE1B2B"/>
    <w:rsid w:val="00EE5AFA"/>
    <w:rsid w:val="00EF042E"/>
    <w:rsid w:val="00EF33EF"/>
    <w:rsid w:val="00EF355F"/>
    <w:rsid w:val="00EF5A83"/>
    <w:rsid w:val="00F02AAA"/>
    <w:rsid w:val="00F16006"/>
    <w:rsid w:val="00F21E3D"/>
    <w:rsid w:val="00F25674"/>
    <w:rsid w:val="00F27869"/>
    <w:rsid w:val="00F32A9A"/>
    <w:rsid w:val="00F347D0"/>
    <w:rsid w:val="00F35EA6"/>
    <w:rsid w:val="00F405AD"/>
    <w:rsid w:val="00F462D9"/>
    <w:rsid w:val="00F46AA6"/>
    <w:rsid w:val="00F524D2"/>
    <w:rsid w:val="00F561A3"/>
    <w:rsid w:val="00F564E1"/>
    <w:rsid w:val="00F6160C"/>
    <w:rsid w:val="00F74289"/>
    <w:rsid w:val="00F80FED"/>
    <w:rsid w:val="00F874EB"/>
    <w:rsid w:val="00FB1FF6"/>
    <w:rsid w:val="00FB2AE9"/>
    <w:rsid w:val="00FB36EC"/>
    <w:rsid w:val="00FB75A1"/>
    <w:rsid w:val="00FC6092"/>
    <w:rsid w:val="00FC6D53"/>
    <w:rsid w:val="00FD08BF"/>
    <w:rsid w:val="00FD204C"/>
    <w:rsid w:val="00FD69E9"/>
    <w:rsid w:val="00FE30EA"/>
    <w:rsid w:val="00FE6A9E"/>
    <w:rsid w:val="00FF38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43C10C"/>
  <w15:docId w15:val="{2DA601EC-5FB7-4C8D-8A6E-83770E5E9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rPr>
      <w:rFonts w:eastAsia="ＭＳ Ｐ明朝"/>
      <w:kern w:val="2"/>
      <w:sz w:val="22"/>
    </w:rPr>
  </w:style>
  <w:style w:type="paragraph" w:styleId="1">
    <w:name w:val="heading 1"/>
    <w:basedOn w:val="a0"/>
    <w:next w:val="a0"/>
    <w:qFormat/>
    <w:pPr>
      <w:keepNext/>
      <w:numPr>
        <w:numId w:val="3"/>
      </w:numPr>
      <w:spacing w:before="360" w:after="120"/>
      <w:jc w:val="center"/>
      <w:outlineLvl w:val="0"/>
    </w:pPr>
    <w:rPr>
      <w:rFonts w:ascii="Arial" w:eastAsia="ＭＳ Ｐゴシック" w:hAnsi="Arial"/>
      <w:sz w:val="24"/>
    </w:rPr>
  </w:style>
  <w:style w:type="paragraph" w:styleId="2">
    <w:name w:val="heading 2"/>
    <w:basedOn w:val="a0"/>
    <w:next w:val="a1"/>
    <w:qFormat/>
    <w:pPr>
      <w:keepNext/>
      <w:numPr>
        <w:ilvl w:val="1"/>
        <w:numId w:val="3"/>
      </w:numPr>
      <w:spacing w:before="120"/>
      <w:outlineLvl w:val="1"/>
    </w:pPr>
    <w:rPr>
      <w:rFonts w:ascii="Arial" w:eastAsia="ＭＳ Ｐゴシック" w:hAnsi="Arial"/>
      <w:sz w:val="21"/>
    </w:rPr>
  </w:style>
  <w:style w:type="paragraph" w:styleId="3">
    <w:name w:val="heading 3"/>
    <w:basedOn w:val="a0"/>
    <w:next w:val="a1"/>
    <w:qFormat/>
    <w:pPr>
      <w:keepNext/>
      <w:numPr>
        <w:ilvl w:val="2"/>
        <w:numId w:val="3"/>
      </w:numPr>
      <w:spacing w:after="120"/>
      <w:outlineLvl w:val="2"/>
    </w:pPr>
    <w:rPr>
      <w:rFonts w:ascii="ＭＳ Ｐ明朝"/>
      <w:sz w:val="21"/>
    </w:rPr>
  </w:style>
  <w:style w:type="paragraph" w:styleId="4">
    <w:name w:val="heading 4"/>
    <w:basedOn w:val="a0"/>
    <w:next w:val="a1"/>
    <w:qFormat/>
    <w:pPr>
      <w:keepNext/>
      <w:numPr>
        <w:ilvl w:val="3"/>
        <w:numId w:val="3"/>
      </w:numPr>
      <w:spacing w:after="120"/>
      <w:outlineLvl w:val="3"/>
    </w:pPr>
    <w:rPr>
      <w:sz w:val="21"/>
    </w:rPr>
  </w:style>
  <w:style w:type="paragraph" w:styleId="5">
    <w:name w:val="heading 5"/>
    <w:basedOn w:val="a0"/>
    <w:next w:val="a1"/>
    <w:qFormat/>
    <w:pPr>
      <w:keepNext/>
      <w:numPr>
        <w:ilvl w:val="4"/>
        <w:numId w:val="3"/>
      </w:numPr>
      <w:outlineLvl w:val="4"/>
    </w:pPr>
    <w:rPr>
      <w:sz w:val="21"/>
    </w:rPr>
  </w:style>
  <w:style w:type="paragraph" w:styleId="6">
    <w:name w:val="heading 6"/>
    <w:basedOn w:val="a0"/>
    <w:next w:val="a1"/>
    <w:qFormat/>
    <w:pPr>
      <w:keepNext/>
      <w:numPr>
        <w:ilvl w:val="5"/>
        <w:numId w:val="3"/>
      </w:numPr>
      <w:outlineLvl w:val="5"/>
    </w:pPr>
    <w:rPr>
      <w:sz w:val="21"/>
    </w:rPr>
  </w:style>
  <w:style w:type="paragraph" w:styleId="7">
    <w:name w:val="heading 7"/>
    <w:basedOn w:val="a0"/>
    <w:next w:val="a1"/>
    <w:qFormat/>
    <w:pPr>
      <w:keepNext/>
      <w:numPr>
        <w:ilvl w:val="6"/>
        <w:numId w:val="3"/>
      </w:numPr>
      <w:outlineLvl w:val="6"/>
    </w:pPr>
    <w:rPr>
      <w:sz w:val="21"/>
    </w:rPr>
  </w:style>
  <w:style w:type="paragraph" w:styleId="8">
    <w:name w:val="heading 8"/>
    <w:basedOn w:val="a0"/>
    <w:next w:val="a1"/>
    <w:qFormat/>
    <w:pPr>
      <w:keepNext/>
      <w:numPr>
        <w:ilvl w:val="7"/>
        <w:numId w:val="3"/>
      </w:numPr>
      <w:outlineLvl w:val="7"/>
    </w:pPr>
    <w:rPr>
      <w:sz w:val="21"/>
    </w:rPr>
  </w:style>
  <w:style w:type="paragraph" w:styleId="9">
    <w:name w:val="heading 9"/>
    <w:basedOn w:val="a0"/>
    <w:next w:val="a1"/>
    <w:qFormat/>
    <w:pPr>
      <w:keepNext/>
      <w:numPr>
        <w:ilvl w:val="8"/>
        <w:numId w:val="3"/>
      </w:numPr>
      <w:outlineLvl w:val="8"/>
    </w:pPr>
    <w:rPr>
      <w:sz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rPr>
      <w:rFonts w:eastAsia="ＭＳ 明朝"/>
      <w:sz w:val="21"/>
    </w:rPr>
  </w:style>
  <w:style w:type="paragraph" w:styleId="a5">
    <w:name w:val="header"/>
    <w:basedOn w:val="a0"/>
    <w:pPr>
      <w:tabs>
        <w:tab w:val="center" w:pos="4252"/>
        <w:tab w:val="right" w:pos="8504"/>
      </w:tabs>
      <w:snapToGrid w:val="0"/>
    </w:pPr>
  </w:style>
  <w:style w:type="paragraph" w:styleId="a6">
    <w:name w:val="footer"/>
    <w:basedOn w:val="a0"/>
    <w:link w:val="a7"/>
    <w:uiPriority w:val="99"/>
    <w:pPr>
      <w:tabs>
        <w:tab w:val="center" w:pos="4252"/>
        <w:tab w:val="right" w:pos="8504"/>
      </w:tabs>
      <w:snapToGrid w:val="0"/>
    </w:pPr>
  </w:style>
  <w:style w:type="paragraph" w:styleId="a8">
    <w:name w:val="Note Heading"/>
    <w:basedOn w:val="a0"/>
    <w:next w:val="a0"/>
    <w:pPr>
      <w:jc w:val="center"/>
    </w:pPr>
    <w:rPr>
      <w:sz w:val="28"/>
    </w:rPr>
  </w:style>
  <w:style w:type="paragraph" w:styleId="a9">
    <w:name w:val="Closing"/>
    <w:basedOn w:val="a0"/>
    <w:next w:val="a0"/>
    <w:pPr>
      <w:jc w:val="right"/>
    </w:pPr>
    <w:rPr>
      <w:sz w:val="28"/>
    </w:rPr>
  </w:style>
  <w:style w:type="paragraph" w:styleId="aa">
    <w:name w:val="Body Text Indent"/>
    <w:basedOn w:val="a0"/>
    <w:pPr>
      <w:autoSpaceDE w:val="0"/>
      <w:autoSpaceDN w:val="0"/>
      <w:adjustRightInd w:val="0"/>
      <w:spacing w:line="324" w:lineRule="exact"/>
      <w:ind w:left="1501" w:hanging="1482"/>
      <w:textAlignment w:val="baseline"/>
    </w:pPr>
    <w:rPr>
      <w:rFonts w:ascii="ＭＳ Ｐ明朝" w:hAnsi="Times New Roman"/>
      <w:spacing w:val="-10"/>
      <w:kern w:val="0"/>
      <w:sz w:val="20"/>
    </w:rPr>
  </w:style>
  <w:style w:type="paragraph" w:styleId="21">
    <w:name w:val="Body Text Indent 2"/>
    <w:basedOn w:val="a0"/>
    <w:pPr>
      <w:autoSpaceDE w:val="0"/>
      <w:autoSpaceDN w:val="0"/>
      <w:adjustRightInd w:val="0"/>
      <w:spacing w:line="324" w:lineRule="exact"/>
      <w:ind w:left="2180" w:hanging="2180"/>
      <w:textAlignment w:val="baseline"/>
    </w:pPr>
    <w:rPr>
      <w:rFonts w:ascii="ＭＳ Ｐ明朝" w:hAnsi="Times New Roman"/>
      <w:spacing w:val="-10"/>
      <w:kern w:val="0"/>
      <w:sz w:val="20"/>
    </w:rPr>
  </w:style>
  <w:style w:type="paragraph" w:styleId="31">
    <w:name w:val="Body Text Indent 3"/>
    <w:basedOn w:val="a0"/>
    <w:pPr>
      <w:autoSpaceDE w:val="0"/>
      <w:autoSpaceDN w:val="0"/>
      <w:adjustRightInd w:val="0"/>
      <w:spacing w:line="324" w:lineRule="exact"/>
      <w:ind w:left="201" w:hanging="200"/>
      <w:textAlignment w:val="baseline"/>
    </w:pPr>
    <w:rPr>
      <w:rFonts w:ascii="ＭＳ Ｐ明朝" w:hAnsi="Times New Roman"/>
      <w:spacing w:val="-10"/>
      <w:kern w:val="0"/>
      <w:sz w:val="20"/>
    </w:rPr>
  </w:style>
  <w:style w:type="paragraph" w:styleId="ab">
    <w:name w:val="Body Text"/>
    <w:basedOn w:val="a0"/>
    <w:pPr>
      <w:ind w:right="72"/>
    </w:pPr>
  </w:style>
  <w:style w:type="character" w:styleId="ac">
    <w:name w:val="annotation reference"/>
    <w:semiHidden/>
    <w:rPr>
      <w:sz w:val="18"/>
    </w:rPr>
  </w:style>
  <w:style w:type="paragraph" w:styleId="ad">
    <w:name w:val="annotation text"/>
    <w:basedOn w:val="a0"/>
    <w:semiHidden/>
    <w:pPr>
      <w:jc w:val="left"/>
    </w:pPr>
    <w:rPr>
      <w:rFonts w:eastAsia="ＭＳ 明朝"/>
      <w:sz w:val="21"/>
    </w:rPr>
  </w:style>
  <w:style w:type="paragraph" w:styleId="10">
    <w:name w:val="toc 1"/>
    <w:basedOn w:val="a0"/>
    <w:next w:val="a0"/>
    <w:autoRedefine/>
    <w:semiHidden/>
    <w:pPr>
      <w:tabs>
        <w:tab w:val="left" w:pos="985"/>
        <w:tab w:val="right" w:leader="dot" w:pos="9060"/>
      </w:tabs>
      <w:spacing w:line="300" w:lineRule="exact"/>
      <w:jc w:val="left"/>
    </w:pPr>
    <w:rPr>
      <w:rFonts w:ascii="ＭＳ Ｐ明朝"/>
      <w:caps/>
      <w:sz w:val="20"/>
    </w:rPr>
  </w:style>
  <w:style w:type="paragraph" w:styleId="22">
    <w:name w:val="toc 2"/>
    <w:basedOn w:val="a0"/>
    <w:next w:val="a0"/>
    <w:autoRedefine/>
    <w:semiHidden/>
    <w:pPr>
      <w:tabs>
        <w:tab w:val="left" w:pos="1100"/>
        <w:tab w:val="left" w:pos="2364"/>
        <w:tab w:val="right" w:leader="dot" w:pos="9060"/>
      </w:tabs>
      <w:spacing w:line="300" w:lineRule="exact"/>
      <w:jc w:val="left"/>
    </w:pPr>
    <w:rPr>
      <w:rFonts w:ascii="ＭＳ Ｐ明朝"/>
      <w:smallCaps/>
      <w:noProof/>
      <w:sz w:val="20"/>
    </w:rPr>
  </w:style>
  <w:style w:type="paragraph" w:styleId="32">
    <w:name w:val="toc 3"/>
    <w:basedOn w:val="a0"/>
    <w:next w:val="a0"/>
    <w:autoRedefine/>
    <w:semiHidden/>
    <w:pPr>
      <w:ind w:left="440"/>
      <w:jc w:val="left"/>
    </w:pPr>
    <w:rPr>
      <w:i/>
      <w:sz w:val="20"/>
    </w:rPr>
  </w:style>
  <w:style w:type="paragraph" w:styleId="41">
    <w:name w:val="toc 4"/>
    <w:basedOn w:val="a0"/>
    <w:next w:val="a0"/>
    <w:autoRedefine/>
    <w:semiHidden/>
    <w:pPr>
      <w:ind w:left="660"/>
      <w:jc w:val="left"/>
    </w:pPr>
    <w:rPr>
      <w:sz w:val="18"/>
    </w:rPr>
  </w:style>
  <w:style w:type="paragraph" w:styleId="50">
    <w:name w:val="toc 5"/>
    <w:basedOn w:val="a0"/>
    <w:next w:val="a0"/>
    <w:autoRedefine/>
    <w:semiHidden/>
    <w:pPr>
      <w:ind w:left="880"/>
      <w:jc w:val="left"/>
    </w:pPr>
    <w:rPr>
      <w:sz w:val="18"/>
    </w:rPr>
  </w:style>
  <w:style w:type="paragraph" w:styleId="60">
    <w:name w:val="toc 6"/>
    <w:basedOn w:val="a0"/>
    <w:next w:val="a0"/>
    <w:autoRedefine/>
    <w:semiHidden/>
    <w:pPr>
      <w:ind w:left="1100"/>
      <w:jc w:val="left"/>
    </w:pPr>
    <w:rPr>
      <w:sz w:val="18"/>
    </w:rPr>
  </w:style>
  <w:style w:type="paragraph" w:styleId="70">
    <w:name w:val="toc 7"/>
    <w:basedOn w:val="a0"/>
    <w:next w:val="a0"/>
    <w:autoRedefine/>
    <w:semiHidden/>
    <w:pPr>
      <w:ind w:left="1320"/>
      <w:jc w:val="left"/>
    </w:pPr>
    <w:rPr>
      <w:sz w:val="18"/>
    </w:rPr>
  </w:style>
  <w:style w:type="paragraph" w:styleId="80">
    <w:name w:val="toc 8"/>
    <w:basedOn w:val="a0"/>
    <w:next w:val="a0"/>
    <w:autoRedefine/>
    <w:semiHidden/>
    <w:pPr>
      <w:ind w:left="1540"/>
      <w:jc w:val="left"/>
    </w:pPr>
    <w:rPr>
      <w:sz w:val="18"/>
    </w:rPr>
  </w:style>
  <w:style w:type="paragraph" w:styleId="90">
    <w:name w:val="toc 9"/>
    <w:basedOn w:val="a0"/>
    <w:next w:val="a0"/>
    <w:autoRedefine/>
    <w:semiHidden/>
    <w:pPr>
      <w:ind w:left="1760"/>
      <w:jc w:val="left"/>
    </w:pPr>
    <w:rPr>
      <w:sz w:val="18"/>
    </w:rPr>
  </w:style>
  <w:style w:type="character" w:styleId="ae">
    <w:name w:val="page number"/>
    <w:basedOn w:val="a2"/>
  </w:style>
  <w:style w:type="paragraph" w:styleId="af">
    <w:name w:val="Plain Text"/>
    <w:basedOn w:val="a0"/>
    <w:rPr>
      <w:rFonts w:ascii="ＭＳ 明朝" w:hAnsi="Courier New"/>
      <w:sz w:val="21"/>
    </w:rPr>
  </w:style>
  <w:style w:type="paragraph" w:styleId="a">
    <w:name w:val="List Bullet"/>
    <w:basedOn w:val="a0"/>
    <w:autoRedefine/>
    <w:pPr>
      <w:numPr>
        <w:ilvl w:val="2"/>
        <w:numId w:val="2"/>
      </w:numPr>
      <w:spacing w:before="120" w:after="240"/>
    </w:pPr>
    <w:rPr>
      <w:rFonts w:eastAsia="ＭＳ Ｐゴシック"/>
      <w:sz w:val="21"/>
    </w:rPr>
  </w:style>
  <w:style w:type="paragraph" w:styleId="20">
    <w:name w:val="List Bullet 2"/>
    <w:basedOn w:val="a0"/>
    <w:autoRedefine/>
    <w:pPr>
      <w:numPr>
        <w:ilvl w:val="3"/>
        <w:numId w:val="2"/>
      </w:numPr>
      <w:spacing w:after="120"/>
    </w:pPr>
    <w:rPr>
      <w:sz w:val="21"/>
    </w:rPr>
  </w:style>
  <w:style w:type="paragraph" w:styleId="30">
    <w:name w:val="List Bullet 3"/>
    <w:basedOn w:val="a0"/>
    <w:autoRedefine/>
    <w:pPr>
      <w:numPr>
        <w:ilvl w:val="4"/>
        <w:numId w:val="2"/>
      </w:numPr>
      <w:spacing w:after="120"/>
      <w:ind w:left="840" w:hanging="420"/>
    </w:pPr>
    <w:rPr>
      <w:sz w:val="21"/>
    </w:rPr>
  </w:style>
  <w:style w:type="paragraph" w:styleId="40">
    <w:name w:val="List Bullet 4"/>
    <w:basedOn w:val="a0"/>
    <w:autoRedefine/>
    <w:pPr>
      <w:numPr>
        <w:ilvl w:val="5"/>
        <w:numId w:val="2"/>
      </w:numPr>
      <w:tabs>
        <w:tab w:val="clear" w:pos="1349"/>
        <w:tab w:val="left" w:pos="1034"/>
      </w:tabs>
      <w:spacing w:after="120"/>
    </w:pPr>
    <w:rPr>
      <w:sz w:val="21"/>
    </w:rPr>
  </w:style>
  <w:style w:type="paragraph" w:styleId="33">
    <w:name w:val="Body Text 3"/>
    <w:basedOn w:val="a0"/>
    <w:pPr>
      <w:autoSpaceDE w:val="0"/>
      <w:autoSpaceDN w:val="0"/>
      <w:adjustRightInd w:val="0"/>
      <w:spacing w:line="320" w:lineRule="exact"/>
      <w:textAlignment w:val="baseline"/>
    </w:pPr>
    <w:rPr>
      <w:spacing w:val="-3"/>
      <w:kern w:val="0"/>
    </w:rPr>
  </w:style>
  <w:style w:type="paragraph" w:styleId="af0">
    <w:name w:val="Document Map"/>
    <w:basedOn w:val="a0"/>
    <w:semiHidden/>
    <w:pPr>
      <w:shd w:val="clear" w:color="auto" w:fill="000080"/>
    </w:pPr>
    <w:rPr>
      <w:rFonts w:ascii="Arial" w:eastAsia="ＭＳ ゴシック" w:hAnsi="Arial"/>
      <w:sz w:val="21"/>
    </w:rPr>
  </w:style>
  <w:style w:type="paragraph" w:styleId="af1">
    <w:name w:val="Block Text"/>
    <w:basedOn w:val="a0"/>
    <w:pPr>
      <w:spacing w:line="500" w:lineRule="exact"/>
      <w:ind w:left="616" w:right="233" w:hanging="395"/>
    </w:pPr>
    <w:rPr>
      <w:rFonts w:ascii="ＭＳ Ｐ明朝"/>
      <w:sz w:val="21"/>
    </w:rPr>
  </w:style>
  <w:style w:type="paragraph" w:customStyle="1" w:styleId="af2">
    <w:name w:val="一太郎８/９"/>
    <w:pPr>
      <w:widowControl w:val="0"/>
      <w:wordWrap w:val="0"/>
      <w:autoSpaceDE w:val="0"/>
      <w:autoSpaceDN w:val="0"/>
      <w:adjustRightInd w:val="0"/>
      <w:spacing w:line="292" w:lineRule="atLeast"/>
      <w:jc w:val="both"/>
    </w:pPr>
    <w:rPr>
      <w:spacing w:val="-2"/>
      <w:sz w:val="21"/>
      <w:szCs w:val="21"/>
    </w:rPr>
  </w:style>
  <w:style w:type="paragraph" w:styleId="af3">
    <w:name w:val="annotation subject"/>
    <w:basedOn w:val="ad"/>
    <w:next w:val="ad"/>
    <w:semiHidden/>
    <w:rsid w:val="008975FF"/>
    <w:rPr>
      <w:rFonts w:eastAsia="ＭＳ Ｐ明朝"/>
      <w:b/>
      <w:bCs/>
      <w:sz w:val="22"/>
    </w:rPr>
  </w:style>
  <w:style w:type="paragraph" w:styleId="af4">
    <w:name w:val="Balloon Text"/>
    <w:basedOn w:val="a0"/>
    <w:semiHidden/>
    <w:rsid w:val="008975FF"/>
    <w:rPr>
      <w:rFonts w:ascii="Arial" w:eastAsia="ＭＳ ゴシック" w:hAnsi="Arial"/>
      <w:sz w:val="18"/>
      <w:szCs w:val="18"/>
    </w:rPr>
  </w:style>
  <w:style w:type="table" w:styleId="af5">
    <w:name w:val="Table Grid"/>
    <w:basedOn w:val="a3"/>
    <w:rsid w:val="00F2567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Revision"/>
    <w:hidden/>
    <w:uiPriority w:val="99"/>
    <w:semiHidden/>
    <w:rsid w:val="00452E0B"/>
    <w:rPr>
      <w:rFonts w:eastAsia="ＭＳ Ｐ明朝"/>
      <w:kern w:val="2"/>
      <w:sz w:val="22"/>
    </w:rPr>
  </w:style>
  <w:style w:type="character" w:customStyle="1" w:styleId="a7">
    <w:name w:val="フッター (文字)"/>
    <w:link w:val="a6"/>
    <w:uiPriority w:val="99"/>
    <w:rsid w:val="003124A1"/>
    <w:rPr>
      <w:rFonts w:eastAsia="ＭＳ Ｐ明朝"/>
      <w:kern w:val="2"/>
      <w:sz w:val="22"/>
    </w:rPr>
  </w:style>
  <w:style w:type="character" w:styleId="af7">
    <w:name w:val="Hyperlink"/>
    <w:uiPriority w:val="99"/>
    <w:unhideWhenUsed/>
    <w:rsid w:val="00225005"/>
    <w:rPr>
      <w:color w:val="0000FF"/>
      <w:u w:val="single"/>
    </w:rPr>
  </w:style>
  <w:style w:type="character" w:styleId="af8">
    <w:name w:val="line number"/>
    <w:basedOn w:val="a2"/>
    <w:uiPriority w:val="99"/>
    <w:semiHidden/>
    <w:unhideWhenUsed/>
    <w:rsid w:val="000C68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9725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2C96A-CDB5-4DB2-B99A-052C665CE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1189</Words>
  <Characters>6782</Characters>
  <Application>Microsoft Office Word</Application>
  <DocSecurity>0</DocSecurity>
  <Lines>56</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書式</vt:lpstr>
      <vt:lpstr>書式</vt:lpstr>
    </vt:vector>
  </TitlesOfParts>
  <Company/>
  <LinksUpToDate>false</LinksUpToDate>
  <CharactersWithSpaces>7956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書式</dc:title>
  <dc:creator>fkobayashi</dc:creator>
  <cp:lastModifiedBy>清水　紗世</cp:lastModifiedBy>
  <cp:revision>7</cp:revision>
  <cp:lastPrinted>2014-02-27T05:15:00Z</cp:lastPrinted>
  <dcterms:created xsi:type="dcterms:W3CDTF">2024-03-01T07:37:00Z</dcterms:created>
  <dcterms:modified xsi:type="dcterms:W3CDTF">2025-08-29T01:49:00Z</dcterms:modified>
</cp:coreProperties>
</file>